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F5E56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B2BFF1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47A4AF5" w14:textId="138D0A48" w:rsidR="00C45DC1" w:rsidRPr="00557F2E" w:rsidRDefault="00557F2E" w:rsidP="00557F2E">
      <w:pPr>
        <w:tabs>
          <w:tab w:val="left" w:pos="9375"/>
        </w:tabs>
        <w:rPr>
          <w:rFonts w:ascii="Arial" w:eastAsia="Times New Roman" w:hAnsi="Arial" w:cs="Arial"/>
          <w:sz w:val="20"/>
          <w:szCs w:val="20"/>
        </w:rPr>
      </w:pPr>
      <w:ins w:id="0" w:author="Kevin Gregory" w:date="2020-08-27T11:28:00Z">
        <w:r>
          <w:rPr>
            <w:rFonts w:ascii="Times New Roman" w:eastAsia="Times New Roman" w:hAnsi="Times New Roman" w:cs="Times New Roman"/>
            <w:sz w:val="20"/>
            <w:szCs w:val="20"/>
          </w:rPr>
          <w:tab/>
        </w:r>
      </w:ins>
      <w:bookmarkStart w:id="1" w:name="_GoBack"/>
      <w:r w:rsidRPr="00557F2E">
        <w:rPr>
          <w:rFonts w:ascii="Arial" w:eastAsia="Times New Roman" w:hAnsi="Arial" w:cs="Arial"/>
          <w:sz w:val="20"/>
          <w:szCs w:val="20"/>
        </w:rPr>
        <w:t>VTS49-8.1.4.1</w:t>
      </w:r>
    </w:p>
    <w:bookmarkEnd w:id="1"/>
    <w:p w14:paraId="029A5AA5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69423E9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C3295CA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BA91F68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2269507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2FE284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111CBE6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2C830C4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5038C7E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431ADF3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0EAE42D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E403BDB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1453287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6B02E8D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F691F7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4A9A28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608B9CF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7CD2CC3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53B2AA1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9DF2AA6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73D2B6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36750A1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D8D1963" w14:textId="77777777" w:rsidR="00C45DC1" w:rsidRDefault="00C45DC1"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 w14:paraId="0913D032" w14:textId="77777777" w:rsidR="00C45DC1" w:rsidRDefault="006B35A4">
      <w:pPr>
        <w:pStyle w:val="Heading1"/>
        <w:ind w:left="1272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1072" behindDoc="0" locked="0" layoutInCell="1" allowOverlap="1" wp14:anchorId="0BD2C888" wp14:editId="3063D3BD">
                <wp:simplePos x="0" y="0"/>
                <wp:positionH relativeFrom="page">
                  <wp:posOffset>51435</wp:posOffset>
                </wp:positionH>
                <wp:positionV relativeFrom="paragraph">
                  <wp:posOffset>-3775710</wp:posOffset>
                </wp:positionV>
                <wp:extent cx="7504430" cy="3571240"/>
                <wp:effectExtent l="3810" t="0" r="0" b="1905"/>
                <wp:wrapNone/>
                <wp:docPr id="1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04430" cy="3571240"/>
                          <a:chOff x="81" y="-5946"/>
                          <a:chExt cx="11818" cy="5624"/>
                        </a:xfrm>
                      </wpg:grpSpPr>
                      <pic:pic xmlns:pic="http://schemas.openxmlformats.org/drawingml/2006/picture">
                        <pic:nvPicPr>
                          <pic:cNvPr id="1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" y="-4007"/>
                            <a:ext cx="11818" cy="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36" y="-5946"/>
                            <a:ext cx="2839" cy="2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84" y="-3386"/>
                            <a:ext cx="11184" cy="2952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A6324" w14:textId="77777777" w:rsidR="00C45DC1" w:rsidRDefault="00C45DC1">
                              <w:pPr>
                                <w:rPr>
                                  <w:rFonts w:ascii="Arial Narrow" w:eastAsia="Arial Narrow" w:hAnsi="Arial Narrow" w:cs="Arial Narrow"/>
                                  <w:sz w:val="50"/>
                                  <w:szCs w:val="50"/>
                                </w:rPr>
                              </w:pPr>
                            </w:p>
                            <w:p w14:paraId="0A2A0BA9" w14:textId="77777777" w:rsidR="00C45DC1" w:rsidRDefault="00C45DC1">
                              <w:pPr>
                                <w:spacing w:before="8"/>
                                <w:rPr>
                                  <w:rFonts w:ascii="Arial Narrow" w:eastAsia="Arial Narrow" w:hAnsi="Arial Narrow" w:cs="Arial Narrow"/>
                                  <w:sz w:val="50"/>
                                  <w:szCs w:val="50"/>
                                </w:rPr>
                              </w:pPr>
                            </w:p>
                            <w:p w14:paraId="0A0E12FD" w14:textId="77777777" w:rsidR="00C45DC1" w:rsidRDefault="007F06D7">
                              <w:pPr>
                                <w:ind w:left="911"/>
                                <w:rPr>
                                  <w:rFonts w:ascii="Calibri" w:eastAsia="Calibri" w:hAnsi="Calibri" w:cs="Calibri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IALA</w:t>
                              </w:r>
                              <w:r>
                                <w:rPr>
                                  <w:rFonts w:ascii="Calibri"/>
                                  <w:b/>
                                  <w:color w:val="FFFFFF"/>
                                  <w:spacing w:val="1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RECOMMENDATION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D2C888" id="Group 8" o:spid="_x0000_s1026" style="position:absolute;left:0;text-align:left;margin-left:4.05pt;margin-top:-297.3pt;width:590.9pt;height:281.2pt;z-index:1072;mso-position-horizontal-relative:page" coordorigin="81,-5946" coordsize="11818,562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;top:-4007;width:11818;height:36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">
                  <v:imagedata r:id="rId12" o:title=""/>
                </v:shape>
                <v:shape id="Picture 10" o:spid="_x0000_s1028" type="#_x0000_t75" style="position:absolute;left:4536;top:-5946;width:2839;height:2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9" type="#_x0000_t202" style="position:absolute;left:384;top:-3386;width:11184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" fillcolor="#83d0f5" stroked="f">
                  <v:textbox inset="0,0,0,0">
                    <w:txbxContent>
                      <w:p w14:paraId="192A6324" w14:textId="77777777" w:rsidR="00C45DC1" w:rsidRDefault="00C45DC1">
                        <w:pPr>
                          <w:rPr>
                            <w:rFonts w:ascii="Arial Narrow" w:eastAsia="Arial Narrow" w:hAnsi="Arial Narrow" w:cs="Arial Narrow"/>
                            <w:sz w:val="50"/>
                            <w:szCs w:val="50"/>
                          </w:rPr>
                        </w:pPr>
                      </w:p>
                      <w:p w14:paraId="0A2A0BA9" w14:textId="77777777" w:rsidR="00C45DC1" w:rsidRDefault="00C45DC1">
                        <w:pPr>
                          <w:spacing w:before="8"/>
                          <w:rPr>
                            <w:rFonts w:ascii="Arial Narrow" w:eastAsia="Arial Narrow" w:hAnsi="Arial Narrow" w:cs="Arial Narrow"/>
                            <w:sz w:val="50"/>
                            <w:szCs w:val="50"/>
                          </w:rPr>
                        </w:pPr>
                      </w:p>
                      <w:p w14:paraId="0A0E12FD" w14:textId="77777777" w:rsidR="00C45DC1" w:rsidRDefault="007F06D7">
                        <w:pPr>
                          <w:ind w:left="911"/>
                          <w:rPr>
                            <w:rFonts w:ascii="Calibri" w:eastAsia="Calibri" w:hAnsi="Calibri" w:cs="Calibri"/>
                            <w:sz w:val="50"/>
                            <w:szCs w:val="50"/>
                          </w:rPr>
                        </w:pPr>
                        <w:r>
                          <w:rPr>
                            <w:rFonts w:ascii="Calibri"/>
                            <w:b/>
                            <w:color w:val="FFFFFF"/>
                            <w:spacing w:val="-2"/>
                            <w:sz w:val="50"/>
                          </w:rPr>
                          <w:t>IALA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pacing w:val="1"/>
                            <w:sz w:val="5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pacing w:val="-2"/>
                            <w:sz w:val="50"/>
                          </w:rPr>
                          <w:t>RECOMMENDATION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7F06D7">
        <w:rPr>
          <w:color w:val="00558C"/>
          <w:spacing w:val="-2"/>
        </w:rPr>
        <w:t>R0119</w:t>
      </w:r>
      <w:r w:rsidR="007F06D7">
        <w:rPr>
          <w:color w:val="00558C"/>
          <w:spacing w:val="-9"/>
        </w:rPr>
        <w:t xml:space="preserve"> </w:t>
      </w:r>
      <w:del w:id="2" w:author="Trainor, Neil" w:date="2020-08-18T17:07:00Z">
        <w:r w:rsidR="007F06D7" w:rsidDel="00D85441">
          <w:rPr>
            <w:color w:val="00558C"/>
            <w:spacing w:val="-2"/>
          </w:rPr>
          <w:delText>(V-119)</w:delText>
        </w:r>
      </w:del>
    </w:p>
    <w:p w14:paraId="5826D0D9" w14:textId="1556E0A0" w:rsidR="00C45DC1" w:rsidRDefault="00D85441">
      <w:pPr>
        <w:spacing w:before="225" w:line="600" w:lineRule="exact"/>
        <w:ind w:left="1271" w:right="1902"/>
        <w:rPr>
          <w:rFonts w:ascii="Calibri" w:eastAsia="Calibri" w:hAnsi="Calibri" w:cs="Calibri"/>
          <w:sz w:val="50"/>
          <w:szCs w:val="50"/>
        </w:rPr>
      </w:pPr>
      <w:ins w:id="3" w:author="Trainor, Neil" w:date="2020-08-18T17:07:00Z">
        <w:r>
          <w:rPr>
            <w:rFonts w:ascii="Calibri"/>
            <w:color w:val="00558C"/>
            <w:spacing w:val="-3"/>
            <w:sz w:val="50"/>
          </w:rPr>
          <w:t xml:space="preserve">ESTABLISHMENT </w:t>
        </w:r>
      </w:ins>
      <w:ins w:id="4" w:author="Trainor, Neil" w:date="2020-08-26T08:01:00Z">
        <w:r w:rsidR="00531D18">
          <w:rPr>
            <w:rFonts w:ascii="Calibri"/>
            <w:color w:val="00558C"/>
            <w:spacing w:val="-3"/>
            <w:sz w:val="50"/>
          </w:rPr>
          <w:t xml:space="preserve">OF VTS </w:t>
        </w:r>
      </w:ins>
      <w:del w:id="5" w:author="Trainor, Neil" w:date="2020-08-18T17:07:00Z">
        <w:r w:rsidR="007F06D7" w:rsidDel="00D85441">
          <w:rPr>
            <w:rFonts w:ascii="Calibri"/>
            <w:color w:val="00558C"/>
            <w:spacing w:val="-3"/>
            <w:sz w:val="50"/>
          </w:rPr>
          <w:delText>THE</w:delText>
        </w:r>
        <w:r w:rsidR="007F06D7" w:rsidDel="00D85441">
          <w:rPr>
            <w:rFonts w:ascii="Calibri"/>
            <w:color w:val="00558C"/>
            <w:sz w:val="50"/>
          </w:rPr>
          <w:delText xml:space="preserve"> IMPLEMENTATION</w:delText>
        </w:r>
        <w:r w:rsidR="007F06D7" w:rsidDel="00D85441">
          <w:rPr>
            <w:rFonts w:ascii="Calibri"/>
            <w:color w:val="00558C"/>
            <w:spacing w:val="-43"/>
            <w:sz w:val="50"/>
          </w:rPr>
          <w:delText xml:space="preserve"> </w:delText>
        </w:r>
        <w:r w:rsidR="007F06D7" w:rsidDel="00D85441">
          <w:rPr>
            <w:rFonts w:ascii="Calibri"/>
            <w:color w:val="00558C"/>
            <w:spacing w:val="1"/>
            <w:sz w:val="50"/>
          </w:rPr>
          <w:delText>OF</w:delText>
        </w:r>
        <w:r w:rsidR="007F06D7" w:rsidDel="00D85441">
          <w:rPr>
            <w:rFonts w:ascii="Calibri"/>
            <w:color w:val="00558C"/>
            <w:spacing w:val="-9"/>
            <w:sz w:val="50"/>
          </w:rPr>
          <w:delText xml:space="preserve"> </w:delText>
        </w:r>
      </w:del>
      <w:del w:id="6" w:author="Trainor, Neil" w:date="2020-08-26T08:01:00Z">
        <w:r w:rsidR="007F06D7" w:rsidDel="00531D18">
          <w:rPr>
            <w:rFonts w:ascii="Calibri"/>
            <w:color w:val="00558C"/>
            <w:sz w:val="50"/>
          </w:rPr>
          <w:delText>VESSEL</w:delText>
        </w:r>
        <w:r w:rsidR="007F06D7" w:rsidDel="00531D18">
          <w:rPr>
            <w:rFonts w:ascii="Calibri"/>
            <w:color w:val="00558C"/>
            <w:spacing w:val="-14"/>
            <w:sz w:val="50"/>
          </w:rPr>
          <w:delText xml:space="preserve"> </w:delText>
        </w:r>
        <w:r w:rsidR="007F06D7" w:rsidDel="00531D18">
          <w:rPr>
            <w:rFonts w:ascii="Calibri"/>
            <w:color w:val="00558C"/>
            <w:spacing w:val="-2"/>
            <w:sz w:val="50"/>
          </w:rPr>
          <w:delText>TRAFFIC</w:delText>
        </w:r>
        <w:r w:rsidR="007F06D7" w:rsidDel="00531D18">
          <w:rPr>
            <w:rFonts w:ascii="Calibri"/>
            <w:color w:val="00558C"/>
            <w:spacing w:val="30"/>
            <w:sz w:val="50"/>
          </w:rPr>
          <w:delText xml:space="preserve"> </w:delText>
        </w:r>
        <w:r w:rsidR="007F06D7" w:rsidDel="00531D18">
          <w:rPr>
            <w:rFonts w:ascii="Calibri"/>
            <w:color w:val="00558C"/>
            <w:spacing w:val="1"/>
            <w:sz w:val="50"/>
          </w:rPr>
          <w:delText>SERVICES</w:delText>
        </w:r>
      </w:del>
    </w:p>
    <w:p w14:paraId="642707FF" w14:textId="77777777" w:rsidR="00C45DC1" w:rsidRDefault="00C45DC1">
      <w:pPr>
        <w:rPr>
          <w:rFonts w:ascii="Calibri" w:eastAsia="Calibri" w:hAnsi="Calibri" w:cs="Calibri"/>
          <w:sz w:val="50"/>
          <w:szCs w:val="50"/>
        </w:rPr>
      </w:pPr>
    </w:p>
    <w:p w14:paraId="486AA272" w14:textId="77777777" w:rsidR="00C45DC1" w:rsidRDefault="00C45DC1">
      <w:pPr>
        <w:rPr>
          <w:rFonts w:ascii="Calibri" w:eastAsia="Calibri" w:hAnsi="Calibri" w:cs="Calibri"/>
          <w:sz w:val="50"/>
          <w:szCs w:val="50"/>
        </w:rPr>
      </w:pPr>
    </w:p>
    <w:p w14:paraId="3DE6BCF7" w14:textId="77777777" w:rsidR="00C45DC1" w:rsidRDefault="00C45DC1">
      <w:pPr>
        <w:rPr>
          <w:rFonts w:ascii="Calibri" w:eastAsia="Calibri" w:hAnsi="Calibri" w:cs="Calibri"/>
          <w:sz w:val="50"/>
          <w:szCs w:val="50"/>
        </w:rPr>
      </w:pPr>
    </w:p>
    <w:p w14:paraId="57EC297E" w14:textId="77777777" w:rsidR="00C45DC1" w:rsidRDefault="00C45DC1">
      <w:pPr>
        <w:rPr>
          <w:rFonts w:ascii="Calibri" w:eastAsia="Calibri" w:hAnsi="Calibri" w:cs="Calibri"/>
          <w:sz w:val="50"/>
          <w:szCs w:val="50"/>
        </w:rPr>
      </w:pPr>
    </w:p>
    <w:p w14:paraId="1A00B7D8" w14:textId="77777777" w:rsidR="00C45DC1" w:rsidRDefault="00C45DC1">
      <w:pPr>
        <w:rPr>
          <w:rFonts w:ascii="Calibri" w:eastAsia="Calibri" w:hAnsi="Calibri" w:cs="Calibri"/>
          <w:sz w:val="50"/>
          <w:szCs w:val="50"/>
        </w:rPr>
      </w:pPr>
    </w:p>
    <w:p w14:paraId="2899909E" w14:textId="77777777" w:rsidR="00C45DC1" w:rsidRDefault="00C45DC1">
      <w:pPr>
        <w:rPr>
          <w:rFonts w:ascii="Calibri" w:eastAsia="Calibri" w:hAnsi="Calibri" w:cs="Calibri"/>
          <w:sz w:val="50"/>
          <w:szCs w:val="50"/>
        </w:rPr>
      </w:pPr>
    </w:p>
    <w:p w14:paraId="264DCB40" w14:textId="77777777" w:rsidR="00C45DC1" w:rsidRDefault="00C45DC1">
      <w:pPr>
        <w:rPr>
          <w:rFonts w:ascii="Calibri" w:eastAsia="Calibri" w:hAnsi="Calibri" w:cs="Calibri"/>
          <w:sz w:val="50"/>
          <w:szCs w:val="50"/>
        </w:rPr>
      </w:pPr>
    </w:p>
    <w:p w14:paraId="117B2587" w14:textId="77777777" w:rsidR="00C45DC1" w:rsidRDefault="007F06D7">
      <w:pPr>
        <w:spacing w:before="363"/>
        <w:ind w:left="1272"/>
        <w:rPr>
          <w:rFonts w:ascii="Calibri" w:eastAsia="Calibri" w:hAnsi="Calibri" w:cs="Calibri"/>
          <w:sz w:val="50"/>
          <w:szCs w:val="50"/>
        </w:rPr>
      </w:pPr>
      <w:r>
        <w:rPr>
          <w:rFonts w:ascii="Calibri"/>
          <w:b/>
          <w:color w:val="00558C"/>
          <w:sz w:val="50"/>
        </w:rPr>
        <w:t>Edition</w:t>
      </w:r>
      <w:r>
        <w:rPr>
          <w:rFonts w:ascii="Calibri"/>
          <w:b/>
          <w:color w:val="00558C"/>
          <w:spacing w:val="-12"/>
          <w:sz w:val="50"/>
        </w:rPr>
        <w:t xml:space="preserve"> </w:t>
      </w:r>
      <w:r>
        <w:rPr>
          <w:rFonts w:ascii="Calibri"/>
          <w:b/>
          <w:color w:val="00558C"/>
          <w:spacing w:val="-4"/>
          <w:sz w:val="50"/>
        </w:rPr>
        <w:t>3.</w:t>
      </w:r>
      <w:del w:id="7" w:author="Trainor, Neil" w:date="2020-08-18T17:07:00Z">
        <w:r w:rsidDel="00D85441">
          <w:rPr>
            <w:rFonts w:ascii="Calibri"/>
            <w:b/>
            <w:color w:val="00558C"/>
            <w:spacing w:val="-4"/>
            <w:sz w:val="50"/>
          </w:rPr>
          <w:delText>0</w:delText>
        </w:r>
      </w:del>
      <w:ins w:id="8" w:author="Trainor, Neil" w:date="2020-08-18T17:07:00Z">
        <w:r w:rsidR="00D85441">
          <w:rPr>
            <w:rFonts w:ascii="Calibri"/>
            <w:b/>
            <w:color w:val="00558C"/>
            <w:spacing w:val="-4"/>
            <w:sz w:val="50"/>
          </w:rPr>
          <w:t>1</w:t>
        </w:r>
      </w:ins>
    </w:p>
    <w:p w14:paraId="3C5B6643" w14:textId="77777777" w:rsidR="00C45DC1" w:rsidRDefault="007F06D7">
      <w:pPr>
        <w:spacing w:before="4"/>
        <w:ind w:left="1272"/>
        <w:rPr>
          <w:rFonts w:ascii="Calibri" w:eastAsia="Calibri" w:hAnsi="Calibri" w:cs="Calibri"/>
          <w:sz w:val="27"/>
          <w:szCs w:val="27"/>
        </w:rPr>
      </w:pPr>
      <w:del w:id="9" w:author="Trainor, Neil" w:date="2020-08-18T17:07:00Z">
        <w:r w:rsidDel="00D85441">
          <w:rPr>
            <w:rFonts w:ascii="Calibri"/>
            <w:b/>
            <w:color w:val="00558C"/>
            <w:spacing w:val="1"/>
            <w:sz w:val="27"/>
          </w:rPr>
          <w:delText>December</w:delText>
        </w:r>
        <w:r w:rsidDel="00D85441">
          <w:rPr>
            <w:rFonts w:ascii="Calibri"/>
            <w:b/>
            <w:color w:val="00558C"/>
            <w:spacing w:val="41"/>
            <w:sz w:val="27"/>
          </w:rPr>
          <w:delText xml:space="preserve"> </w:delText>
        </w:r>
      </w:del>
      <w:ins w:id="10" w:author="Trainor, Neil" w:date="2020-08-18T17:07:00Z">
        <w:r w:rsidR="00D85441">
          <w:rPr>
            <w:rFonts w:ascii="Calibri"/>
            <w:b/>
            <w:color w:val="00558C"/>
            <w:spacing w:val="1"/>
            <w:sz w:val="27"/>
          </w:rPr>
          <w:t>&lt;Month&gt;</w:t>
        </w:r>
        <w:r w:rsidR="00D85441">
          <w:rPr>
            <w:rFonts w:ascii="Calibri"/>
            <w:b/>
            <w:color w:val="00558C"/>
            <w:spacing w:val="41"/>
            <w:sz w:val="27"/>
          </w:rPr>
          <w:t xml:space="preserve"> </w:t>
        </w:r>
      </w:ins>
      <w:del w:id="11" w:author="Trainor, Neil" w:date="2020-08-18T17:08:00Z">
        <w:r w:rsidDel="00D85441">
          <w:rPr>
            <w:rFonts w:ascii="Calibri"/>
            <w:b/>
            <w:color w:val="00558C"/>
            <w:spacing w:val="3"/>
            <w:sz w:val="27"/>
          </w:rPr>
          <w:delText>2019</w:delText>
        </w:r>
      </w:del>
      <w:ins w:id="12" w:author="Trainor, Neil" w:date="2020-08-18T17:08:00Z">
        <w:r w:rsidR="00D85441">
          <w:rPr>
            <w:rFonts w:ascii="Calibri"/>
            <w:b/>
            <w:color w:val="00558C"/>
            <w:spacing w:val="3"/>
            <w:sz w:val="27"/>
          </w:rPr>
          <w:t>2020</w:t>
        </w:r>
      </w:ins>
    </w:p>
    <w:p w14:paraId="196EF75A" w14:textId="77777777" w:rsidR="00C45DC1" w:rsidRDefault="00C45DC1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5113F775" w14:textId="77777777" w:rsidR="00C45DC1" w:rsidRDefault="00C45DC1">
      <w:pPr>
        <w:spacing w:before="6"/>
        <w:rPr>
          <w:rFonts w:ascii="Calibri" w:eastAsia="Calibri" w:hAnsi="Calibri" w:cs="Calibri"/>
          <w:b/>
          <w:bCs/>
          <w:sz w:val="19"/>
          <w:szCs w:val="19"/>
        </w:rPr>
      </w:pPr>
    </w:p>
    <w:p w14:paraId="06093373" w14:textId="77777777" w:rsidR="00C45DC1" w:rsidRDefault="006B35A4">
      <w:pPr>
        <w:spacing w:line="20" w:lineRule="atLeast"/>
        <w:ind w:left="383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en-AU" w:eastAsia="en-AU"/>
        </w:rPr>
        <mc:AlternateContent>
          <mc:Choice Requires="wpg">
            <w:drawing>
              <wp:inline distT="0" distB="0" distL="0" distR="0" wp14:anchorId="00BECB54" wp14:editId="328AF94C">
                <wp:extent cx="7140575" cy="12700"/>
                <wp:effectExtent l="5080" t="1905" r="7620" b="4445"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0575" cy="12700"/>
                          <a:chOff x="0" y="0"/>
                          <a:chExt cx="11245" cy="20"/>
                        </a:xfrm>
                      </wpg:grpSpPr>
                      <wpg:grpSp>
                        <wpg:cNvPr id="10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1225" cy="2"/>
                            <a:chOff x="10" y="10"/>
                            <a:chExt cx="11225" cy="2"/>
                          </a:xfrm>
                        </wpg:grpSpPr>
                        <wps:wsp>
                          <wps:cNvPr id="11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122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1225"/>
                                <a:gd name="T2" fmla="+- 0 11235 10"/>
                                <a:gd name="T3" fmla="*/ T2 w 11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25">
                                  <a:moveTo>
                                    <a:pt x="0" y="0"/>
                                  </a:moveTo>
                                  <a:lnTo>
                                    <a:pt x="112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55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0797E6" id="Group 5" o:spid="_x0000_s1026" style="width:562.25pt;height:1pt;mso-position-horizontal-relative:char;mso-position-vertical-relative:line" coordsize="1124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">
                <v:group id="Group 6" o:spid="_x0000_s1027" style="position:absolute;left:10;top:10;width:11225;height:2" coordorigin="10,10" coordsize="11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7" o:spid="_x0000_s1028" style="position:absolute;left:10;top:10;width:11225;height:2;visibility:visible;mso-wrap-style:square;v-text-anchor:top" coordsize="11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" path="m,l11225,e" filled="f" strokecolor="#00558c" strokeweight="1pt">
                    <v:path arrowok="t" o:connecttype="custom" o:connectlocs="0,0;11225,0" o:connectangles="0,0"/>
                  </v:shape>
                </v:group>
                <w10:anchorlock/>
              </v:group>
            </w:pict>
          </mc:Fallback>
        </mc:AlternateContent>
      </w:r>
    </w:p>
    <w:p w14:paraId="2A07847E" w14:textId="77777777" w:rsidR="00C45DC1" w:rsidRDefault="00C45DC1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7D7294B6" w14:textId="77777777" w:rsidR="00C45DC1" w:rsidRDefault="00C45DC1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2FBFFA23" w14:textId="77777777" w:rsidR="00C45DC1" w:rsidRDefault="00C45DC1">
      <w:pPr>
        <w:spacing w:before="2"/>
        <w:rPr>
          <w:rFonts w:ascii="Calibri" w:eastAsia="Calibri" w:hAnsi="Calibri" w:cs="Calibri"/>
          <w:b/>
          <w:bCs/>
          <w:sz w:val="17"/>
          <w:szCs w:val="17"/>
        </w:rPr>
      </w:pPr>
    </w:p>
    <w:p w14:paraId="72EBD978" w14:textId="77777777" w:rsidR="00C45DC1" w:rsidRDefault="007F06D7">
      <w:pPr>
        <w:spacing w:before="74"/>
        <w:ind w:left="1272"/>
        <w:rPr>
          <w:rFonts w:ascii="Calibri" w:eastAsia="Calibri" w:hAnsi="Calibri" w:cs="Calibri"/>
          <w:sz w:val="15"/>
          <w:szCs w:val="15"/>
        </w:rPr>
      </w:pP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10,</w:t>
      </w:r>
      <w:r>
        <w:rPr>
          <w:rFonts w:ascii="Calibri" w:eastAsia="Calibri" w:hAnsi="Calibri" w:cs="Calibri"/>
          <w:color w:val="818181"/>
          <w:spacing w:val="-8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rue</w:t>
      </w:r>
      <w:r>
        <w:rPr>
          <w:rFonts w:ascii="Calibri" w:eastAsia="Calibri" w:hAnsi="Calibri" w:cs="Calibri"/>
          <w:color w:val="818181"/>
          <w:spacing w:val="-10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-3"/>
          <w:w w:val="105"/>
          <w:sz w:val="15"/>
          <w:szCs w:val="15"/>
        </w:rPr>
        <w:t>de</w:t>
      </w:r>
      <w:r>
        <w:rPr>
          <w:rFonts w:ascii="Calibri" w:eastAsia="Calibri" w:hAnsi="Calibri" w:cs="Calibri"/>
          <w:color w:val="818181"/>
          <w:spacing w:val="-2"/>
          <w:w w:val="105"/>
          <w:sz w:val="15"/>
          <w:szCs w:val="15"/>
        </w:rPr>
        <w:t>s</w:t>
      </w:r>
      <w:r>
        <w:rPr>
          <w:rFonts w:ascii="Calibri" w:eastAsia="Calibri" w:hAnsi="Calibri" w:cs="Calibri"/>
          <w:color w:val="818181"/>
          <w:spacing w:val="5"/>
          <w:w w:val="105"/>
          <w:sz w:val="15"/>
          <w:szCs w:val="15"/>
        </w:rPr>
        <w:t xml:space="preserve"> </w:t>
      </w:r>
      <w:proofErr w:type="spellStart"/>
      <w:r>
        <w:rPr>
          <w:rFonts w:ascii="Calibri" w:eastAsia="Calibri" w:hAnsi="Calibri" w:cs="Calibri"/>
          <w:color w:val="818181"/>
          <w:spacing w:val="1"/>
          <w:w w:val="105"/>
          <w:sz w:val="15"/>
          <w:szCs w:val="15"/>
        </w:rPr>
        <w:t>Gaudines</w:t>
      </w:r>
      <w:proofErr w:type="spellEnd"/>
      <w:r>
        <w:rPr>
          <w:rFonts w:ascii="Calibri" w:eastAsia="Calibri" w:hAnsi="Calibri" w:cs="Calibri"/>
          <w:color w:val="818181"/>
          <w:spacing w:val="-6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w w:val="105"/>
          <w:sz w:val="15"/>
          <w:szCs w:val="15"/>
        </w:rPr>
        <w:t>–</w:t>
      </w:r>
      <w:r>
        <w:rPr>
          <w:rFonts w:ascii="Calibri" w:eastAsia="Calibri" w:hAnsi="Calibri" w:cs="Calibri"/>
          <w:color w:val="818181"/>
          <w:spacing w:val="-10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3"/>
          <w:w w:val="105"/>
          <w:sz w:val="15"/>
          <w:szCs w:val="15"/>
        </w:rPr>
        <w:t>78100</w:t>
      </w:r>
      <w:r>
        <w:rPr>
          <w:rFonts w:ascii="Calibri" w:eastAsia="Calibri" w:hAnsi="Calibri" w:cs="Calibri"/>
          <w:color w:val="818181"/>
          <w:spacing w:val="-11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4"/>
          <w:w w:val="105"/>
          <w:sz w:val="15"/>
          <w:szCs w:val="15"/>
        </w:rPr>
        <w:t>Saint</w:t>
      </w:r>
      <w:r>
        <w:rPr>
          <w:rFonts w:ascii="Calibri" w:eastAsia="Calibri" w:hAnsi="Calibri" w:cs="Calibri"/>
          <w:color w:val="818181"/>
          <w:spacing w:val="-19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1"/>
          <w:w w:val="105"/>
          <w:sz w:val="15"/>
          <w:szCs w:val="15"/>
        </w:rPr>
        <w:t>Germain</w:t>
      </w:r>
      <w:r>
        <w:rPr>
          <w:rFonts w:ascii="Calibri" w:eastAsia="Calibri" w:hAnsi="Calibri" w:cs="Calibri"/>
          <w:color w:val="818181"/>
          <w:spacing w:val="-3"/>
          <w:w w:val="105"/>
          <w:sz w:val="15"/>
          <w:szCs w:val="15"/>
        </w:rPr>
        <w:t xml:space="preserve"> </w:t>
      </w:r>
      <w:proofErr w:type="spellStart"/>
      <w:r>
        <w:rPr>
          <w:rFonts w:ascii="Calibri" w:eastAsia="Calibri" w:hAnsi="Calibri" w:cs="Calibri"/>
          <w:color w:val="818181"/>
          <w:spacing w:val="-4"/>
          <w:w w:val="105"/>
          <w:sz w:val="15"/>
          <w:szCs w:val="15"/>
        </w:rPr>
        <w:t>e</w:t>
      </w:r>
      <w:r>
        <w:rPr>
          <w:rFonts w:ascii="Calibri" w:eastAsia="Calibri" w:hAnsi="Calibri" w:cs="Calibri"/>
          <w:color w:val="818181"/>
          <w:spacing w:val="-3"/>
          <w:w w:val="105"/>
          <w:sz w:val="15"/>
          <w:szCs w:val="15"/>
        </w:rPr>
        <w:t>n</w:t>
      </w:r>
      <w:proofErr w:type="spellEnd"/>
      <w:r>
        <w:rPr>
          <w:rFonts w:ascii="Calibri" w:eastAsia="Calibri" w:hAnsi="Calibri" w:cs="Calibri"/>
          <w:color w:val="818181"/>
          <w:spacing w:val="7"/>
          <w:w w:val="105"/>
          <w:sz w:val="15"/>
          <w:szCs w:val="15"/>
        </w:rPr>
        <w:t xml:space="preserve"> </w:t>
      </w:r>
      <w:proofErr w:type="spellStart"/>
      <w:r>
        <w:rPr>
          <w:rFonts w:ascii="Calibri" w:eastAsia="Calibri" w:hAnsi="Calibri" w:cs="Calibri"/>
          <w:color w:val="818181"/>
          <w:spacing w:val="-1"/>
          <w:w w:val="105"/>
          <w:sz w:val="15"/>
          <w:szCs w:val="15"/>
        </w:rPr>
        <w:t>Laye</w:t>
      </w:r>
      <w:proofErr w:type="spellEnd"/>
      <w:r>
        <w:rPr>
          <w:rFonts w:ascii="Calibri" w:eastAsia="Calibri" w:hAnsi="Calibri" w:cs="Calibri"/>
          <w:color w:val="818181"/>
          <w:spacing w:val="-1"/>
          <w:w w:val="105"/>
          <w:sz w:val="15"/>
          <w:szCs w:val="15"/>
        </w:rPr>
        <w:t>,</w:t>
      </w:r>
      <w:r>
        <w:rPr>
          <w:rFonts w:ascii="Calibri" w:eastAsia="Calibri" w:hAnsi="Calibri" w:cs="Calibri"/>
          <w:color w:val="818181"/>
          <w:spacing w:val="3"/>
          <w:w w:val="105"/>
          <w:sz w:val="15"/>
          <w:szCs w:val="15"/>
        </w:rPr>
        <w:t xml:space="preserve"> France</w:t>
      </w:r>
    </w:p>
    <w:p w14:paraId="5D02B8BE" w14:textId="77777777" w:rsidR="00C45DC1" w:rsidRDefault="007F06D7">
      <w:pPr>
        <w:spacing w:before="21"/>
        <w:ind w:left="1271"/>
        <w:rPr>
          <w:rFonts w:ascii="Calibri" w:eastAsia="Calibri" w:hAnsi="Calibri" w:cs="Calibri"/>
          <w:sz w:val="15"/>
          <w:szCs w:val="15"/>
        </w:rPr>
      </w:pPr>
      <w:proofErr w:type="spellStart"/>
      <w:r>
        <w:rPr>
          <w:rFonts w:ascii="Calibri" w:eastAsia="Calibri" w:hAnsi="Calibri" w:cs="Calibri"/>
          <w:color w:val="818181"/>
          <w:w w:val="105"/>
          <w:sz w:val="15"/>
          <w:szCs w:val="15"/>
        </w:rPr>
        <w:t>Tél</w:t>
      </w:r>
      <w:proofErr w:type="spellEnd"/>
      <w:r>
        <w:rPr>
          <w:rFonts w:ascii="Calibri" w:eastAsia="Calibri" w:hAnsi="Calibri" w:cs="Calibri"/>
          <w:color w:val="818181"/>
          <w:w w:val="105"/>
          <w:sz w:val="15"/>
          <w:szCs w:val="15"/>
        </w:rPr>
        <w:t>.</w:t>
      </w:r>
      <w:r>
        <w:rPr>
          <w:rFonts w:ascii="Calibri" w:eastAsia="Calibri" w:hAnsi="Calibri" w:cs="Calibri"/>
          <w:color w:val="818181"/>
          <w:spacing w:val="3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-1"/>
          <w:w w:val="105"/>
          <w:sz w:val="15"/>
          <w:szCs w:val="15"/>
        </w:rPr>
        <w:t>+33</w:t>
      </w:r>
      <w:r>
        <w:rPr>
          <w:rFonts w:ascii="Calibri" w:eastAsia="Calibri" w:hAnsi="Calibri" w:cs="Calibri"/>
          <w:color w:val="818181"/>
          <w:spacing w:val="1"/>
          <w:w w:val="105"/>
          <w:sz w:val="15"/>
          <w:szCs w:val="15"/>
        </w:rPr>
        <w:t xml:space="preserve"> (0)1</w:t>
      </w:r>
      <w:r>
        <w:rPr>
          <w:rFonts w:ascii="Calibri" w:eastAsia="Calibri" w:hAnsi="Calibri" w:cs="Calibri"/>
          <w:color w:val="818181"/>
          <w:spacing w:val="-10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34</w:t>
      </w:r>
      <w:r>
        <w:rPr>
          <w:rFonts w:ascii="Calibri" w:eastAsia="Calibri" w:hAnsi="Calibri" w:cs="Calibri"/>
          <w:color w:val="818181"/>
          <w:spacing w:val="1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51</w:t>
      </w:r>
      <w:r>
        <w:rPr>
          <w:rFonts w:ascii="Calibri" w:eastAsia="Calibri" w:hAnsi="Calibri" w:cs="Calibri"/>
          <w:color w:val="818181"/>
          <w:spacing w:val="-10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70</w:t>
      </w:r>
      <w:r>
        <w:rPr>
          <w:rFonts w:ascii="Calibri" w:eastAsia="Calibri" w:hAnsi="Calibri" w:cs="Calibri"/>
          <w:color w:val="818181"/>
          <w:spacing w:val="1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01</w:t>
      </w:r>
      <w:r>
        <w:rPr>
          <w:rFonts w:ascii="Calibri" w:eastAsia="Calibri" w:hAnsi="Calibri" w:cs="Calibri"/>
          <w:color w:val="818181"/>
          <w:spacing w:val="-10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w w:val="105"/>
          <w:sz w:val="15"/>
          <w:szCs w:val="15"/>
        </w:rPr>
        <w:t>–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3"/>
          <w:w w:val="105"/>
          <w:sz w:val="15"/>
          <w:szCs w:val="15"/>
        </w:rPr>
        <w:t>Fax</w:t>
      </w:r>
      <w:r>
        <w:rPr>
          <w:rFonts w:ascii="Calibri" w:eastAsia="Calibri" w:hAnsi="Calibri" w:cs="Calibri"/>
          <w:color w:val="818181"/>
          <w:spacing w:val="-11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-1"/>
          <w:w w:val="105"/>
          <w:sz w:val="15"/>
          <w:szCs w:val="15"/>
        </w:rPr>
        <w:t>+33</w:t>
      </w:r>
      <w:r>
        <w:rPr>
          <w:rFonts w:ascii="Calibri" w:eastAsia="Calibri" w:hAnsi="Calibri" w:cs="Calibri"/>
          <w:color w:val="818181"/>
          <w:spacing w:val="12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1"/>
          <w:w w:val="105"/>
          <w:sz w:val="15"/>
          <w:szCs w:val="15"/>
        </w:rPr>
        <w:t>(0)1</w:t>
      </w:r>
      <w:r>
        <w:rPr>
          <w:rFonts w:ascii="Calibri" w:eastAsia="Calibri" w:hAnsi="Calibri" w:cs="Calibri"/>
          <w:color w:val="818181"/>
          <w:spacing w:val="-10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34</w:t>
      </w:r>
      <w:r>
        <w:rPr>
          <w:rFonts w:ascii="Calibri" w:eastAsia="Calibri" w:hAnsi="Calibri" w:cs="Calibri"/>
          <w:color w:val="818181"/>
          <w:spacing w:val="1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51</w:t>
      </w:r>
      <w:r>
        <w:rPr>
          <w:rFonts w:ascii="Calibri" w:eastAsia="Calibri" w:hAnsi="Calibri" w:cs="Calibri"/>
          <w:color w:val="818181"/>
          <w:spacing w:val="-10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82</w:t>
      </w:r>
      <w:r>
        <w:rPr>
          <w:rFonts w:ascii="Calibri" w:eastAsia="Calibri" w:hAnsi="Calibri" w:cs="Calibri"/>
          <w:color w:val="818181"/>
          <w:spacing w:val="1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05</w:t>
      </w:r>
      <w:r>
        <w:rPr>
          <w:rFonts w:ascii="Calibri" w:eastAsia="Calibri" w:hAnsi="Calibri" w:cs="Calibri"/>
          <w:color w:val="818181"/>
          <w:spacing w:val="-10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w w:val="105"/>
          <w:sz w:val="15"/>
          <w:szCs w:val="15"/>
        </w:rPr>
        <w:t>–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 xml:space="preserve"> </w:t>
      </w:r>
      <w:hyperlink r:id="rId14">
        <w:r>
          <w:rPr>
            <w:rFonts w:ascii="Calibri" w:eastAsia="Calibri" w:hAnsi="Calibri" w:cs="Calibri"/>
            <w:color w:val="818181"/>
            <w:spacing w:val="2"/>
            <w:w w:val="105"/>
            <w:sz w:val="15"/>
            <w:szCs w:val="15"/>
          </w:rPr>
          <w:t>contact@iala-aism.org</w:t>
        </w:r>
      </w:hyperlink>
    </w:p>
    <w:p w14:paraId="4C763D72" w14:textId="77777777" w:rsidR="00C45DC1" w:rsidRDefault="00557F2E">
      <w:pPr>
        <w:spacing w:before="40"/>
        <w:ind w:left="1272"/>
        <w:rPr>
          <w:rFonts w:ascii="Calibri" w:eastAsia="Calibri" w:hAnsi="Calibri" w:cs="Calibri"/>
          <w:sz w:val="18"/>
          <w:szCs w:val="18"/>
        </w:rPr>
      </w:pPr>
      <w:hyperlink r:id="rId15">
        <w:r w:rsidR="007F06D7">
          <w:rPr>
            <w:rFonts w:ascii="Calibri"/>
            <w:b/>
            <w:color w:val="00558C"/>
            <w:spacing w:val="-2"/>
            <w:sz w:val="18"/>
          </w:rPr>
          <w:t>www.iala-aism.org</w:t>
        </w:r>
      </w:hyperlink>
    </w:p>
    <w:p w14:paraId="6F2011E2" w14:textId="77777777" w:rsidR="00C45DC1" w:rsidRDefault="007F06D7">
      <w:pPr>
        <w:spacing w:before="75" w:line="318" w:lineRule="auto"/>
        <w:ind w:left="1271" w:right="5968"/>
        <w:rPr>
          <w:rFonts w:ascii="Arial Narrow" w:eastAsia="Arial Narrow" w:hAnsi="Arial Narrow" w:cs="Arial Narrow"/>
          <w:sz w:val="15"/>
          <w:szCs w:val="15"/>
        </w:rPr>
      </w:pPr>
      <w:r>
        <w:rPr>
          <w:rFonts w:ascii="Arial Narrow"/>
          <w:color w:val="00558C"/>
          <w:spacing w:val="-2"/>
          <w:w w:val="105"/>
          <w:sz w:val="15"/>
        </w:rPr>
        <w:lastRenderedPageBreak/>
        <w:t>International</w:t>
      </w:r>
      <w:r>
        <w:rPr>
          <w:rFonts w:ascii="Arial Narrow"/>
          <w:color w:val="00558C"/>
          <w:spacing w:val="27"/>
          <w:w w:val="105"/>
          <w:sz w:val="15"/>
        </w:rPr>
        <w:t xml:space="preserve"> </w:t>
      </w:r>
      <w:proofErr w:type="gramStart"/>
      <w:r>
        <w:rPr>
          <w:rFonts w:ascii="Arial Narrow"/>
          <w:color w:val="00558C"/>
          <w:spacing w:val="-5"/>
          <w:w w:val="105"/>
          <w:sz w:val="15"/>
        </w:rPr>
        <w:t>Association</w:t>
      </w:r>
      <w:r>
        <w:rPr>
          <w:rFonts w:ascii="Arial Narrow"/>
          <w:color w:val="00558C"/>
          <w:w w:val="105"/>
          <w:sz w:val="15"/>
        </w:rPr>
        <w:t xml:space="preserve"> </w:t>
      </w:r>
      <w:r>
        <w:rPr>
          <w:rFonts w:ascii="Arial Narrow"/>
          <w:color w:val="00558C"/>
          <w:spacing w:val="8"/>
          <w:w w:val="105"/>
          <w:sz w:val="15"/>
        </w:rPr>
        <w:t xml:space="preserve"> </w:t>
      </w:r>
      <w:r>
        <w:rPr>
          <w:rFonts w:ascii="Arial Narrow"/>
          <w:color w:val="00558C"/>
          <w:w w:val="105"/>
          <w:sz w:val="15"/>
        </w:rPr>
        <w:t>of</w:t>
      </w:r>
      <w:proofErr w:type="gramEnd"/>
      <w:r>
        <w:rPr>
          <w:rFonts w:ascii="Arial Narrow"/>
          <w:color w:val="00558C"/>
          <w:spacing w:val="-2"/>
          <w:w w:val="105"/>
          <w:sz w:val="15"/>
        </w:rPr>
        <w:t xml:space="preserve"> </w:t>
      </w:r>
      <w:r>
        <w:rPr>
          <w:rFonts w:ascii="Arial Narrow"/>
          <w:color w:val="00558C"/>
          <w:w w:val="105"/>
          <w:sz w:val="15"/>
        </w:rPr>
        <w:t>Marine</w:t>
      </w:r>
      <w:r>
        <w:rPr>
          <w:rFonts w:ascii="Arial Narrow"/>
          <w:color w:val="00558C"/>
          <w:spacing w:val="10"/>
          <w:w w:val="105"/>
          <w:sz w:val="15"/>
        </w:rPr>
        <w:t xml:space="preserve"> </w:t>
      </w:r>
      <w:r>
        <w:rPr>
          <w:rFonts w:ascii="Arial Narrow"/>
          <w:color w:val="00558C"/>
          <w:spacing w:val="-2"/>
          <w:w w:val="105"/>
          <w:sz w:val="15"/>
        </w:rPr>
        <w:t>Aids</w:t>
      </w:r>
      <w:r>
        <w:rPr>
          <w:rFonts w:ascii="Arial Narrow"/>
          <w:color w:val="00558C"/>
          <w:spacing w:val="5"/>
          <w:w w:val="105"/>
          <w:sz w:val="15"/>
        </w:rPr>
        <w:t xml:space="preserve"> </w:t>
      </w:r>
      <w:r>
        <w:rPr>
          <w:rFonts w:ascii="Arial Narrow"/>
          <w:color w:val="00558C"/>
          <w:spacing w:val="-7"/>
          <w:w w:val="105"/>
          <w:sz w:val="15"/>
        </w:rPr>
        <w:t>to</w:t>
      </w:r>
      <w:r>
        <w:rPr>
          <w:rFonts w:ascii="Arial Narrow"/>
          <w:color w:val="00558C"/>
          <w:spacing w:val="9"/>
          <w:w w:val="105"/>
          <w:sz w:val="15"/>
        </w:rPr>
        <w:t xml:space="preserve"> </w:t>
      </w:r>
      <w:r>
        <w:rPr>
          <w:rFonts w:ascii="Arial Narrow"/>
          <w:color w:val="00558C"/>
          <w:spacing w:val="-2"/>
          <w:w w:val="105"/>
          <w:sz w:val="15"/>
        </w:rPr>
        <w:t>Navigation</w:t>
      </w:r>
      <w:r>
        <w:rPr>
          <w:rFonts w:ascii="Arial Narrow"/>
          <w:color w:val="00558C"/>
          <w:spacing w:val="21"/>
          <w:w w:val="105"/>
          <w:sz w:val="15"/>
        </w:rPr>
        <w:t xml:space="preserve"> </w:t>
      </w:r>
      <w:r>
        <w:rPr>
          <w:rFonts w:ascii="Arial Narrow"/>
          <w:color w:val="00558C"/>
          <w:w w:val="105"/>
          <w:sz w:val="15"/>
        </w:rPr>
        <w:t>and</w:t>
      </w:r>
      <w:r>
        <w:rPr>
          <w:rFonts w:ascii="Arial Narrow"/>
          <w:color w:val="00558C"/>
          <w:spacing w:val="-1"/>
          <w:w w:val="105"/>
          <w:sz w:val="15"/>
        </w:rPr>
        <w:t xml:space="preserve"> </w:t>
      </w:r>
      <w:r>
        <w:rPr>
          <w:rFonts w:ascii="Arial Narrow"/>
          <w:color w:val="00558C"/>
          <w:spacing w:val="-3"/>
          <w:w w:val="105"/>
          <w:sz w:val="15"/>
        </w:rPr>
        <w:t>Lighthouse</w:t>
      </w:r>
      <w:r>
        <w:rPr>
          <w:rFonts w:ascii="Arial Narrow"/>
          <w:color w:val="00558C"/>
          <w:spacing w:val="32"/>
          <w:w w:val="105"/>
          <w:sz w:val="15"/>
        </w:rPr>
        <w:t xml:space="preserve"> </w:t>
      </w:r>
      <w:r>
        <w:rPr>
          <w:rFonts w:ascii="Arial Narrow"/>
          <w:color w:val="00558C"/>
          <w:spacing w:val="-3"/>
          <w:w w:val="105"/>
          <w:sz w:val="15"/>
        </w:rPr>
        <w:t>Authorities</w:t>
      </w:r>
      <w:r>
        <w:rPr>
          <w:rFonts w:ascii="Arial Narrow"/>
          <w:color w:val="00558C"/>
          <w:spacing w:val="65"/>
          <w:w w:val="104"/>
          <w:sz w:val="15"/>
        </w:rPr>
        <w:t xml:space="preserve"> </w:t>
      </w:r>
      <w:r>
        <w:rPr>
          <w:rFonts w:ascii="Arial Narrow"/>
          <w:color w:val="00558C"/>
          <w:spacing w:val="-5"/>
          <w:w w:val="105"/>
          <w:sz w:val="15"/>
        </w:rPr>
        <w:t>Association</w:t>
      </w:r>
      <w:r>
        <w:rPr>
          <w:rFonts w:ascii="Arial Narrow"/>
          <w:color w:val="00558C"/>
          <w:w w:val="105"/>
          <w:sz w:val="15"/>
        </w:rPr>
        <w:t xml:space="preserve"> </w:t>
      </w:r>
      <w:r>
        <w:rPr>
          <w:rFonts w:ascii="Arial Narrow"/>
          <w:color w:val="00558C"/>
          <w:spacing w:val="10"/>
          <w:w w:val="105"/>
          <w:sz w:val="15"/>
        </w:rPr>
        <w:t xml:space="preserve"> </w:t>
      </w:r>
      <w:proofErr w:type="spellStart"/>
      <w:r>
        <w:rPr>
          <w:rFonts w:ascii="Arial Narrow"/>
          <w:color w:val="00558C"/>
          <w:spacing w:val="-3"/>
          <w:w w:val="105"/>
          <w:sz w:val="15"/>
        </w:rPr>
        <w:t>Internationale</w:t>
      </w:r>
      <w:proofErr w:type="spellEnd"/>
      <w:r>
        <w:rPr>
          <w:rFonts w:ascii="Arial Narrow"/>
          <w:color w:val="00558C"/>
          <w:spacing w:val="34"/>
          <w:w w:val="105"/>
          <w:sz w:val="15"/>
        </w:rPr>
        <w:t xml:space="preserve"> </w:t>
      </w:r>
      <w:r>
        <w:rPr>
          <w:rFonts w:ascii="Arial Narrow"/>
          <w:color w:val="00558C"/>
          <w:w w:val="105"/>
          <w:sz w:val="15"/>
        </w:rPr>
        <w:t>de</w:t>
      </w:r>
      <w:r>
        <w:rPr>
          <w:rFonts w:ascii="Arial Narrow"/>
          <w:color w:val="00558C"/>
          <w:spacing w:val="-1"/>
          <w:w w:val="105"/>
          <w:sz w:val="15"/>
        </w:rPr>
        <w:t xml:space="preserve"> </w:t>
      </w:r>
      <w:proofErr w:type="spellStart"/>
      <w:r>
        <w:rPr>
          <w:rFonts w:ascii="Arial Narrow"/>
          <w:color w:val="00558C"/>
          <w:spacing w:val="-3"/>
          <w:w w:val="105"/>
          <w:sz w:val="15"/>
        </w:rPr>
        <w:t>Signalisation</w:t>
      </w:r>
      <w:proofErr w:type="spellEnd"/>
      <w:r>
        <w:rPr>
          <w:rFonts w:ascii="Arial Narrow"/>
          <w:color w:val="00558C"/>
          <w:w w:val="105"/>
          <w:sz w:val="15"/>
        </w:rPr>
        <w:t xml:space="preserve"> </w:t>
      </w:r>
      <w:r>
        <w:rPr>
          <w:rFonts w:ascii="Arial Narrow"/>
          <w:color w:val="00558C"/>
          <w:spacing w:val="11"/>
          <w:w w:val="105"/>
          <w:sz w:val="15"/>
        </w:rPr>
        <w:t xml:space="preserve"> </w:t>
      </w:r>
      <w:r>
        <w:rPr>
          <w:rFonts w:ascii="Arial Narrow"/>
          <w:color w:val="00558C"/>
          <w:spacing w:val="-5"/>
          <w:w w:val="105"/>
          <w:sz w:val="15"/>
        </w:rPr>
        <w:t>Maritime</w:t>
      </w:r>
    </w:p>
    <w:p w14:paraId="3C5AF247" w14:textId="77777777" w:rsidR="00C45DC1" w:rsidRDefault="00C45DC1">
      <w:pPr>
        <w:spacing w:line="318" w:lineRule="auto"/>
        <w:rPr>
          <w:rFonts w:ascii="Arial Narrow" w:eastAsia="Arial Narrow" w:hAnsi="Arial Narrow" w:cs="Arial Narrow"/>
          <w:sz w:val="15"/>
          <w:szCs w:val="15"/>
        </w:rPr>
        <w:sectPr w:rsidR="00C45DC1">
          <w:type w:val="continuous"/>
          <w:pgSz w:w="11910" w:h="16840"/>
          <w:pgMar w:top="180" w:right="0" w:bottom="280" w:left="0" w:header="720" w:footer="720" w:gutter="0"/>
          <w:cols w:space="720"/>
        </w:sectPr>
      </w:pPr>
    </w:p>
    <w:p w14:paraId="080D6C48" w14:textId="77777777" w:rsidR="00C45DC1" w:rsidRDefault="00C45DC1">
      <w:pPr>
        <w:rPr>
          <w:rFonts w:ascii="Arial Narrow" w:eastAsia="Arial Narrow" w:hAnsi="Arial Narrow" w:cs="Arial Narrow"/>
          <w:sz w:val="20"/>
          <w:szCs w:val="20"/>
        </w:rPr>
      </w:pPr>
    </w:p>
    <w:p w14:paraId="05FFBB82" w14:textId="77777777" w:rsidR="00C45DC1" w:rsidRDefault="00C45DC1">
      <w:pPr>
        <w:rPr>
          <w:rFonts w:ascii="Arial Narrow" w:eastAsia="Arial Narrow" w:hAnsi="Arial Narrow" w:cs="Arial Narrow"/>
          <w:sz w:val="20"/>
          <w:szCs w:val="20"/>
        </w:rPr>
      </w:pPr>
    </w:p>
    <w:p w14:paraId="3EC92A4A" w14:textId="77777777" w:rsidR="00C45DC1" w:rsidRDefault="00C45DC1">
      <w:pPr>
        <w:spacing w:before="6"/>
        <w:rPr>
          <w:rFonts w:ascii="Arial Narrow" w:eastAsia="Arial Narrow" w:hAnsi="Arial Narrow" w:cs="Arial Narrow"/>
          <w:sz w:val="17"/>
          <w:szCs w:val="17"/>
        </w:rPr>
      </w:pPr>
    </w:p>
    <w:p w14:paraId="46683E56" w14:textId="77777777" w:rsidR="00C45DC1" w:rsidRDefault="007F06D7">
      <w:pPr>
        <w:spacing w:line="673" w:lineRule="exact"/>
        <w:ind w:left="132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b/>
          <w:color w:val="009FE3"/>
          <w:spacing w:val="1"/>
          <w:sz w:val="56"/>
        </w:rPr>
        <w:t>DOCUMENT</w:t>
      </w:r>
      <w:r>
        <w:rPr>
          <w:rFonts w:ascii="Calibri"/>
          <w:b/>
          <w:color w:val="009FE3"/>
          <w:spacing w:val="-35"/>
          <w:sz w:val="56"/>
        </w:rPr>
        <w:t xml:space="preserve"> </w:t>
      </w:r>
      <w:r>
        <w:rPr>
          <w:rFonts w:ascii="Calibri"/>
          <w:b/>
          <w:color w:val="009FE3"/>
          <w:spacing w:val="-1"/>
          <w:sz w:val="56"/>
        </w:rPr>
        <w:t>HISTORY</w:t>
      </w:r>
    </w:p>
    <w:p w14:paraId="282C40D6" w14:textId="77777777" w:rsidR="00C45DC1" w:rsidRDefault="00C45DC1">
      <w:pPr>
        <w:spacing w:before="1"/>
        <w:rPr>
          <w:rFonts w:ascii="Calibri" w:eastAsia="Calibri" w:hAnsi="Calibri" w:cs="Calibri"/>
          <w:b/>
          <w:bCs/>
          <w:sz w:val="16"/>
          <w:szCs w:val="16"/>
        </w:rPr>
      </w:pPr>
    </w:p>
    <w:p w14:paraId="44C0122E" w14:textId="77777777" w:rsidR="00C45DC1" w:rsidRDefault="006B35A4">
      <w:pPr>
        <w:spacing w:line="20" w:lineRule="atLeast"/>
        <w:ind w:left="10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en-AU" w:eastAsia="en-AU"/>
        </w:rPr>
        <mc:AlternateContent>
          <mc:Choice Requires="wpg">
            <w:drawing>
              <wp:inline distT="0" distB="0" distL="0" distR="0" wp14:anchorId="188A950B" wp14:editId="178485B7">
                <wp:extent cx="6516370" cy="8890"/>
                <wp:effectExtent l="6985" t="5715" r="1270" b="4445"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6370" cy="8890"/>
                          <a:chOff x="0" y="0"/>
                          <a:chExt cx="10262" cy="14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248" cy="2"/>
                            <a:chOff x="7" y="7"/>
                            <a:chExt cx="10248" cy="2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24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0248"/>
                                <a:gd name="T2" fmla="+- 0 10255 7"/>
                                <a:gd name="T3" fmla="*/ T2 w 102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48">
                                  <a:moveTo>
                                    <a:pt x="0" y="0"/>
                                  </a:moveTo>
                                  <a:lnTo>
                                    <a:pt x="10248" y="0"/>
                                  </a:lnTo>
                                </a:path>
                              </a:pathLst>
                            </a:custGeom>
                            <a:noFill/>
                            <a:ln w="8877">
                              <a:solidFill>
                                <a:srgbClr val="0055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CCFF4E2" id="Group 2" o:spid="_x0000_s1026" style="width:513.1pt;height:.7pt;mso-position-horizontal-relative:char;mso-position-vertical-relative:line" coordsize="1026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">
                <v:group id="Group 3" o:spid="_x0000_s1027" style="position:absolute;left:7;top:7;width:10248;height:2" coordorigin="7,7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4" o:spid="_x0000_s1028" style="position:absolute;left:7;top:7;width:10248;height:2;visibility:visible;mso-wrap-style:square;v-text-anchor:top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" path="m,l10248,e" filled="f" strokecolor="#00558c" strokeweight=".24658mm">
                    <v:path arrowok="t" o:connecttype="custom" o:connectlocs="0,0;10248,0" o:connectangles="0,0"/>
                  </v:shape>
                </v:group>
                <w10:anchorlock/>
              </v:group>
            </w:pict>
          </mc:Fallback>
        </mc:AlternateContent>
      </w:r>
    </w:p>
    <w:p w14:paraId="178650A5" w14:textId="77777777" w:rsidR="00C45DC1" w:rsidRDefault="00C45DC1">
      <w:pPr>
        <w:spacing w:before="3"/>
        <w:rPr>
          <w:rFonts w:ascii="Calibri" w:eastAsia="Calibri" w:hAnsi="Calibri" w:cs="Calibri"/>
          <w:b/>
          <w:bCs/>
          <w:sz w:val="26"/>
          <w:szCs w:val="26"/>
        </w:rPr>
      </w:pPr>
    </w:p>
    <w:p w14:paraId="16D08CEE" w14:textId="77777777" w:rsidR="00C45DC1" w:rsidRDefault="007F06D7">
      <w:pPr>
        <w:pStyle w:val="BodyText"/>
        <w:spacing w:before="62"/>
        <w:ind w:left="132" w:firstLine="0"/>
      </w:pPr>
      <w:r>
        <w:rPr>
          <w:spacing w:val="-1"/>
        </w:rPr>
        <w:t>Revisions</w:t>
      </w:r>
      <w:r>
        <w:rPr>
          <w:spacing w:val="34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3"/>
        </w:rPr>
        <w:t>this</w:t>
      </w:r>
      <w:r>
        <w:rPr>
          <w:spacing w:val="34"/>
        </w:rPr>
        <w:t xml:space="preserve"> </w:t>
      </w:r>
      <w:r>
        <w:t>IALA</w:t>
      </w:r>
      <w:r>
        <w:rPr>
          <w:spacing w:val="1"/>
        </w:rPr>
        <w:t xml:space="preserve"> </w:t>
      </w:r>
      <w:r>
        <w:rPr>
          <w:spacing w:val="-1"/>
        </w:rPr>
        <w:t>Document</w:t>
      </w:r>
      <w:r>
        <w:rPr>
          <w:spacing w:val="34"/>
        </w:rPr>
        <w:t xml:space="preserve"> </w:t>
      </w:r>
      <w:r>
        <w:t>are</w:t>
      </w:r>
      <w:r>
        <w:rPr>
          <w:spacing w:val="22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3"/>
        </w:rPr>
        <w:t>be</w:t>
      </w:r>
      <w:r>
        <w:rPr>
          <w:spacing w:val="22"/>
        </w:rPr>
        <w:t xml:space="preserve"> </w:t>
      </w:r>
      <w:r>
        <w:rPr>
          <w:spacing w:val="-1"/>
        </w:rPr>
        <w:t>noted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3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table</w:t>
      </w:r>
      <w:r>
        <w:rPr>
          <w:spacing w:val="22"/>
        </w:rPr>
        <w:t xml:space="preserve"> </w:t>
      </w:r>
      <w:r>
        <w:rPr>
          <w:spacing w:val="-2"/>
        </w:rPr>
        <w:t>prior</w:t>
      </w:r>
      <w:r>
        <w:rPr>
          <w:spacing w:val="18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3"/>
        </w:rPr>
        <w:t>the</w:t>
      </w:r>
      <w:r>
        <w:rPr>
          <w:spacing w:val="22"/>
        </w:rPr>
        <w:t xml:space="preserve"> </w:t>
      </w:r>
      <w:r>
        <w:rPr>
          <w:spacing w:val="-2"/>
        </w:rPr>
        <w:t>issue</w:t>
      </w:r>
      <w:r>
        <w:rPr>
          <w:spacing w:val="35"/>
        </w:rPr>
        <w:t xml:space="preserve"> </w:t>
      </w:r>
      <w:r>
        <w:rPr>
          <w:spacing w:val="2"/>
        </w:rPr>
        <w:t>of</w:t>
      </w:r>
      <w:r>
        <w:t xml:space="preserve"> a</w:t>
      </w:r>
      <w:r>
        <w:rPr>
          <w:spacing w:val="13"/>
        </w:rPr>
        <w:t xml:space="preserve"> </w:t>
      </w:r>
      <w:r>
        <w:rPr>
          <w:spacing w:val="-2"/>
        </w:rPr>
        <w:t>revised</w:t>
      </w:r>
      <w:r>
        <w:rPr>
          <w:spacing w:val="29"/>
        </w:rPr>
        <w:t xml:space="preserve"> </w:t>
      </w:r>
      <w:r>
        <w:rPr>
          <w:spacing w:val="-2"/>
        </w:rPr>
        <w:t>document.</w:t>
      </w:r>
    </w:p>
    <w:p w14:paraId="59BB48C5" w14:textId="77777777" w:rsidR="00C45DC1" w:rsidRDefault="00C45DC1">
      <w:pPr>
        <w:spacing w:before="8"/>
        <w:rPr>
          <w:rFonts w:ascii="Calibri" w:eastAsia="Calibri" w:hAnsi="Calibri" w:cs="Calibri"/>
          <w:sz w:val="10"/>
          <w:szCs w:val="10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8"/>
        <w:gridCol w:w="3576"/>
        <w:gridCol w:w="5004"/>
      </w:tblGrid>
      <w:tr w:rsidR="00C45DC1" w14:paraId="0CE4CA2A" w14:textId="77777777">
        <w:trPr>
          <w:trHeight w:hRule="exact" w:val="372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3A442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color w:val="009FDF"/>
                <w:spacing w:val="-1"/>
                <w:sz w:val="20"/>
              </w:rPr>
              <w:t>Date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120AA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color w:val="009FDF"/>
                <w:spacing w:val="-2"/>
                <w:sz w:val="20"/>
              </w:rPr>
              <w:t>Page</w:t>
            </w:r>
            <w:r>
              <w:rPr>
                <w:rFonts w:ascii="Calibri"/>
                <w:b/>
                <w:color w:val="009FDF"/>
                <w:spacing w:val="6"/>
                <w:sz w:val="20"/>
              </w:rPr>
              <w:t xml:space="preserve"> </w:t>
            </w:r>
            <w:r>
              <w:rPr>
                <w:rFonts w:ascii="Calibri"/>
                <w:b/>
                <w:color w:val="009FDF"/>
                <w:sz w:val="20"/>
              </w:rPr>
              <w:t>/</w:t>
            </w:r>
            <w:r>
              <w:rPr>
                <w:rFonts w:ascii="Calibri"/>
                <w:b/>
                <w:color w:val="009FDF"/>
                <w:spacing w:val="11"/>
                <w:sz w:val="20"/>
              </w:rPr>
              <w:t xml:space="preserve"> </w:t>
            </w:r>
            <w:r>
              <w:rPr>
                <w:rFonts w:ascii="Calibri"/>
                <w:b/>
                <w:color w:val="009FDF"/>
                <w:spacing w:val="-1"/>
                <w:sz w:val="20"/>
              </w:rPr>
              <w:t xml:space="preserve">Section </w:t>
            </w:r>
            <w:r>
              <w:rPr>
                <w:rFonts w:ascii="Calibri"/>
                <w:b/>
                <w:color w:val="009FDF"/>
                <w:spacing w:val="1"/>
                <w:sz w:val="20"/>
              </w:rPr>
              <w:t>Revised</w:t>
            </w:r>
          </w:p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EE56F" w14:textId="77777777" w:rsidR="00C45DC1" w:rsidRDefault="007F06D7">
            <w:pPr>
              <w:pStyle w:val="TableParagraph"/>
              <w:spacing w:before="60"/>
              <w:ind w:left="21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color w:val="009FDF"/>
                <w:spacing w:val="1"/>
                <w:sz w:val="20"/>
              </w:rPr>
              <w:t>R</w:t>
            </w:r>
            <w:r>
              <w:rPr>
                <w:rFonts w:ascii="Calibri"/>
                <w:b/>
                <w:color w:val="009FDF"/>
                <w:sz w:val="20"/>
              </w:rPr>
              <w:t>eq</w:t>
            </w:r>
            <w:r>
              <w:rPr>
                <w:rFonts w:ascii="Calibri"/>
                <w:b/>
                <w:color w:val="009FDF"/>
                <w:spacing w:val="1"/>
                <w:sz w:val="20"/>
              </w:rPr>
              <w:t>ui</w:t>
            </w:r>
            <w:r>
              <w:rPr>
                <w:rFonts w:ascii="Calibri"/>
                <w:b/>
                <w:color w:val="009FDF"/>
                <w:sz w:val="20"/>
              </w:rPr>
              <w:t>remen</w:t>
            </w:r>
            <w:r>
              <w:rPr>
                <w:rFonts w:ascii="Calibri"/>
                <w:b/>
                <w:color w:val="009FDF"/>
                <w:spacing w:val="1"/>
                <w:sz w:val="20"/>
              </w:rPr>
              <w:t>t</w:t>
            </w:r>
            <w:r>
              <w:rPr>
                <w:rFonts w:ascii="Calibri"/>
                <w:b/>
                <w:color w:val="009FDF"/>
                <w:spacing w:val="10"/>
                <w:sz w:val="20"/>
              </w:rPr>
              <w:t xml:space="preserve"> </w:t>
            </w:r>
            <w:r>
              <w:rPr>
                <w:rFonts w:ascii="Calibri"/>
                <w:b/>
                <w:color w:val="009FDF"/>
                <w:spacing w:val="-3"/>
                <w:sz w:val="20"/>
              </w:rPr>
              <w:t>for</w:t>
            </w:r>
            <w:r>
              <w:rPr>
                <w:rFonts w:ascii="Calibri"/>
                <w:b/>
                <w:color w:val="009FDF"/>
                <w:spacing w:val="9"/>
                <w:sz w:val="20"/>
              </w:rPr>
              <w:t xml:space="preserve"> </w:t>
            </w:r>
            <w:r>
              <w:rPr>
                <w:rFonts w:ascii="Calibri"/>
                <w:b/>
                <w:color w:val="009FDF"/>
                <w:sz w:val="20"/>
              </w:rPr>
              <w:t>Revision</w:t>
            </w:r>
          </w:p>
        </w:tc>
      </w:tr>
      <w:tr w:rsidR="00C45DC1" w14:paraId="581727CA" w14:textId="77777777">
        <w:trPr>
          <w:trHeight w:hRule="exact" w:val="864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C63E1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September</w:t>
            </w:r>
            <w:r>
              <w:rPr>
                <w:rFonts w:ascii="Calibri"/>
                <w:spacing w:val="10"/>
                <w:sz w:val="20"/>
              </w:rPr>
              <w:t xml:space="preserve"> </w:t>
            </w:r>
            <w:r>
              <w:rPr>
                <w:rFonts w:ascii="Calibri"/>
                <w:spacing w:val="2"/>
                <w:sz w:val="20"/>
              </w:rPr>
              <w:t>2000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0988B" w14:textId="77777777" w:rsidR="00C45DC1" w:rsidRDefault="007F06D7">
            <w:pPr>
              <w:pStyle w:val="TableParagraph"/>
              <w:spacing w:line="294" w:lineRule="auto"/>
              <w:ind w:left="323" w:right="235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Edition</w:t>
            </w:r>
            <w:r>
              <w:rPr>
                <w:rFonts w:ascii="Calibri"/>
                <w:spacing w:val="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1.0</w:t>
            </w:r>
            <w:r>
              <w:rPr>
                <w:rFonts w:ascii="Calibri"/>
                <w:spacing w:val="21"/>
                <w:w w:val="101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1st</w:t>
            </w:r>
            <w:r>
              <w:rPr>
                <w:rFonts w:ascii="Calibri"/>
                <w:spacing w:val="1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</w:t>
            </w:r>
            <w:r>
              <w:rPr>
                <w:rFonts w:ascii="Calibri"/>
                <w:spacing w:val="1"/>
                <w:sz w:val="20"/>
              </w:rPr>
              <w:t>e</w:t>
            </w:r>
          </w:p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8ABE4" w14:textId="77777777" w:rsidR="00C45DC1" w:rsidRDefault="00C45DC1"/>
        </w:tc>
      </w:tr>
      <w:tr w:rsidR="00C45DC1" w14:paraId="19AF0BF8" w14:textId="77777777">
        <w:trPr>
          <w:trHeight w:hRule="exact" w:val="864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E58C3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2"/>
                <w:sz w:val="20"/>
              </w:rPr>
              <w:t>July</w:t>
            </w:r>
            <w:r>
              <w:rPr>
                <w:rFonts w:ascii="Calibri"/>
                <w:spacing w:val="6"/>
                <w:sz w:val="20"/>
              </w:rPr>
              <w:t xml:space="preserve"> </w:t>
            </w:r>
            <w:r>
              <w:rPr>
                <w:rFonts w:ascii="Calibri"/>
                <w:spacing w:val="2"/>
                <w:sz w:val="20"/>
              </w:rPr>
              <w:t>2005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FE54A" w14:textId="77777777" w:rsidR="00C45DC1" w:rsidRDefault="007F06D7">
            <w:pPr>
              <w:pStyle w:val="TableParagraph"/>
              <w:ind w:left="3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Edition</w:t>
            </w:r>
            <w:r>
              <w:rPr>
                <w:rFonts w:ascii="Calibri"/>
                <w:spacing w:val="6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1.1</w:t>
            </w:r>
          </w:p>
          <w:p w14:paraId="6E8C276A" w14:textId="77777777" w:rsidR="00C45DC1" w:rsidRDefault="007F06D7">
            <w:pPr>
              <w:pStyle w:val="TableParagraph"/>
              <w:spacing w:before="56"/>
              <w:ind w:left="3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 xml:space="preserve">Entire </w:t>
            </w:r>
            <w:r>
              <w:rPr>
                <w:rFonts w:ascii="Calibri"/>
                <w:spacing w:val="-1"/>
                <w:sz w:val="20"/>
              </w:rPr>
              <w:t>document</w:t>
            </w:r>
            <w:r>
              <w:rPr>
                <w:rFonts w:ascii="Calibri"/>
                <w:spacing w:val="1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reformatted</w:t>
            </w:r>
          </w:p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0FE0E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Reformatting</w:t>
            </w:r>
            <w:r>
              <w:rPr>
                <w:rFonts w:ascii="Calibri"/>
                <w:spacing w:val="7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t</w:t>
            </w:r>
            <w:r>
              <w:rPr>
                <w:rFonts w:ascii="Calibri"/>
                <w:sz w:val="20"/>
              </w:rPr>
              <w:t>o</w:t>
            </w:r>
            <w:r>
              <w:rPr>
                <w:rFonts w:ascii="Calibri"/>
                <w:spacing w:val="9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meet</w:t>
            </w:r>
            <w:r>
              <w:rPr>
                <w:rFonts w:ascii="Calibri"/>
                <w:spacing w:val="13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IALA</w:t>
            </w:r>
            <w:r>
              <w:rPr>
                <w:rFonts w:ascii="Calibri"/>
                <w:spacing w:val="11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do</w:t>
            </w:r>
            <w:r>
              <w:rPr>
                <w:rFonts w:ascii="Calibri"/>
                <w:spacing w:val="-3"/>
                <w:sz w:val="20"/>
              </w:rPr>
              <w:t>c</w:t>
            </w:r>
            <w:r>
              <w:rPr>
                <w:rFonts w:ascii="Calibri"/>
                <w:sz w:val="20"/>
              </w:rPr>
              <w:t>u</w:t>
            </w:r>
            <w:r>
              <w:rPr>
                <w:rFonts w:ascii="Calibri"/>
                <w:spacing w:val="4"/>
                <w:sz w:val="20"/>
              </w:rPr>
              <w:t>m</w:t>
            </w:r>
            <w:r>
              <w:rPr>
                <w:rFonts w:ascii="Calibri"/>
                <w:spacing w:val="-6"/>
                <w:sz w:val="20"/>
              </w:rPr>
              <w:t>e</w:t>
            </w:r>
            <w:r>
              <w:rPr>
                <w:rFonts w:ascii="Calibri"/>
                <w:sz w:val="20"/>
              </w:rPr>
              <w:t>n</w:t>
            </w:r>
            <w:r>
              <w:rPr>
                <w:rFonts w:ascii="Calibri"/>
                <w:spacing w:val="2"/>
                <w:sz w:val="20"/>
              </w:rPr>
              <w:t>t</w:t>
            </w:r>
            <w:r>
              <w:rPr>
                <w:rFonts w:ascii="Calibri"/>
                <w:spacing w:val="-2"/>
                <w:sz w:val="20"/>
              </w:rPr>
              <w:t>a</w:t>
            </w:r>
            <w:r>
              <w:rPr>
                <w:rFonts w:ascii="Calibri"/>
                <w:spacing w:val="2"/>
                <w:sz w:val="20"/>
              </w:rPr>
              <w:t>t</w:t>
            </w:r>
            <w:r>
              <w:rPr>
                <w:rFonts w:ascii="Calibri"/>
                <w:sz w:val="20"/>
              </w:rPr>
              <w:t>io</w:t>
            </w:r>
            <w:r>
              <w:rPr>
                <w:rFonts w:ascii="Calibri"/>
                <w:spacing w:val="23"/>
                <w:sz w:val="20"/>
              </w:rPr>
              <w:t>n</w:t>
            </w:r>
            <w:r>
              <w:rPr>
                <w:rFonts w:ascii="Calibri"/>
                <w:spacing w:val="3"/>
                <w:sz w:val="20"/>
              </w:rPr>
              <w:t>s</w:t>
            </w:r>
            <w:r>
              <w:rPr>
                <w:rFonts w:ascii="Calibri"/>
                <w:spacing w:val="2"/>
                <w:sz w:val="20"/>
              </w:rPr>
              <w:t>t</w:t>
            </w:r>
            <w:r>
              <w:rPr>
                <w:rFonts w:ascii="Calibri"/>
                <w:spacing w:val="-2"/>
                <w:sz w:val="20"/>
              </w:rPr>
              <w:t>a</w:t>
            </w:r>
            <w:r>
              <w:rPr>
                <w:rFonts w:ascii="Calibri"/>
                <w:sz w:val="20"/>
              </w:rPr>
              <w:t>nd</w:t>
            </w:r>
            <w:r>
              <w:rPr>
                <w:rFonts w:ascii="Calibri"/>
                <w:spacing w:val="-2"/>
                <w:sz w:val="20"/>
              </w:rPr>
              <w:t>a</w:t>
            </w:r>
            <w:r>
              <w:rPr>
                <w:rFonts w:ascii="Calibri"/>
                <w:sz w:val="20"/>
              </w:rPr>
              <w:t>r</w:t>
            </w:r>
            <w:r>
              <w:rPr>
                <w:rFonts w:ascii="Calibri"/>
                <w:spacing w:val="-12"/>
                <w:sz w:val="20"/>
              </w:rPr>
              <w:t>d</w:t>
            </w:r>
            <w:r>
              <w:rPr>
                <w:rFonts w:ascii="Calibri"/>
                <w:sz w:val="20"/>
              </w:rPr>
              <w:t>s</w:t>
            </w:r>
            <w:proofErr w:type="spellEnd"/>
          </w:p>
        </w:tc>
      </w:tr>
      <w:tr w:rsidR="00C45DC1" w14:paraId="5B733DA9" w14:textId="77777777">
        <w:trPr>
          <w:trHeight w:hRule="exact" w:val="864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AFB5D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3"/>
                <w:sz w:val="20"/>
              </w:rPr>
              <w:t>December</w:t>
            </w:r>
            <w:r>
              <w:rPr>
                <w:rFonts w:ascii="Calibri"/>
                <w:spacing w:val="20"/>
                <w:sz w:val="20"/>
              </w:rPr>
              <w:t xml:space="preserve"> </w:t>
            </w:r>
            <w:r>
              <w:rPr>
                <w:rFonts w:ascii="Calibri"/>
                <w:spacing w:val="2"/>
                <w:sz w:val="20"/>
              </w:rPr>
              <w:t>2009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A0990" w14:textId="77777777" w:rsidR="00C45DC1" w:rsidRDefault="007F06D7">
            <w:pPr>
              <w:pStyle w:val="TableParagraph"/>
              <w:spacing w:line="294" w:lineRule="auto"/>
              <w:ind w:left="323" w:right="235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Edition</w:t>
            </w:r>
            <w:r>
              <w:rPr>
                <w:rFonts w:ascii="Calibri"/>
                <w:spacing w:val="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2.0</w:t>
            </w:r>
            <w:r>
              <w:rPr>
                <w:rFonts w:ascii="Calibri"/>
                <w:spacing w:val="21"/>
                <w:w w:val="101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Revised</w:t>
            </w:r>
          </w:p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D86A6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Update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document</w:t>
            </w:r>
            <w:r>
              <w:rPr>
                <w:rFonts w:ascii="Calibri"/>
                <w:spacing w:val="4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t</w:t>
            </w:r>
            <w:r>
              <w:rPr>
                <w:rFonts w:ascii="Calibri"/>
                <w:sz w:val="20"/>
              </w:rPr>
              <w:t xml:space="preserve">o </w:t>
            </w:r>
            <w:r>
              <w:rPr>
                <w:rFonts w:ascii="Calibri"/>
                <w:spacing w:val="-3"/>
                <w:sz w:val="20"/>
              </w:rPr>
              <w:t>reflect</w:t>
            </w:r>
            <w:r>
              <w:rPr>
                <w:rFonts w:ascii="Calibri"/>
                <w:spacing w:val="3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changes</w:t>
            </w:r>
            <w:r>
              <w:rPr>
                <w:rFonts w:ascii="Calibri"/>
                <w:spacing w:val="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 VTS</w:t>
            </w:r>
          </w:p>
        </w:tc>
      </w:tr>
      <w:tr w:rsidR="00C45DC1" w14:paraId="655F1FA2" w14:textId="77777777">
        <w:trPr>
          <w:trHeight w:hRule="exact" w:val="1416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1656F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3"/>
                <w:sz w:val="20"/>
              </w:rPr>
              <w:t>December</w:t>
            </w:r>
            <w:r>
              <w:rPr>
                <w:rFonts w:ascii="Calibri"/>
                <w:spacing w:val="8"/>
                <w:sz w:val="20"/>
              </w:rPr>
              <w:t xml:space="preserve"> </w:t>
            </w:r>
            <w:r>
              <w:rPr>
                <w:rFonts w:ascii="Calibri"/>
                <w:spacing w:val="2"/>
                <w:sz w:val="20"/>
              </w:rPr>
              <w:t>2019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D3735" w14:textId="77777777" w:rsidR="00C45DC1" w:rsidRDefault="007F06D7">
            <w:pPr>
              <w:pStyle w:val="TableParagraph"/>
              <w:ind w:left="3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Edition</w:t>
            </w:r>
            <w:r>
              <w:rPr>
                <w:rFonts w:ascii="Calibri"/>
                <w:spacing w:val="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3.0</w:t>
            </w:r>
          </w:p>
          <w:p w14:paraId="3DEBA4AD" w14:textId="77777777" w:rsidR="00C45DC1" w:rsidRDefault="007F06D7">
            <w:pPr>
              <w:pStyle w:val="TableParagraph"/>
              <w:spacing w:before="56" w:line="247" w:lineRule="auto"/>
              <w:ind w:left="323" w:right="29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Whole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document,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2"/>
                <w:sz w:val="20"/>
              </w:rPr>
              <w:t xml:space="preserve"> </w:t>
            </w:r>
            <w:r>
              <w:rPr>
                <w:rFonts w:ascii="Calibri"/>
                <w:spacing w:val="-3"/>
                <w:sz w:val="20"/>
              </w:rPr>
              <w:t>conform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2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the</w:t>
            </w:r>
            <w:r>
              <w:rPr>
                <w:rFonts w:ascii="Calibri"/>
                <w:spacing w:val="34"/>
                <w:w w:val="101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new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IALA</w:t>
            </w:r>
            <w:r>
              <w:rPr>
                <w:rFonts w:ascii="Calibri"/>
                <w:spacing w:val="8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documentation</w:t>
            </w:r>
            <w:r>
              <w:rPr>
                <w:rFonts w:ascii="Calibri"/>
                <w:spacing w:val="6"/>
                <w:sz w:val="20"/>
              </w:rPr>
              <w:t xml:space="preserve"> </w:t>
            </w:r>
            <w:r>
              <w:rPr>
                <w:rFonts w:ascii="Calibri"/>
                <w:spacing w:val="-4"/>
                <w:sz w:val="20"/>
              </w:rPr>
              <w:t>structure.</w:t>
            </w:r>
          </w:p>
          <w:p w14:paraId="14195213" w14:textId="77777777" w:rsidR="00C45DC1" w:rsidRDefault="007F06D7">
            <w:pPr>
              <w:pStyle w:val="TableParagraph"/>
              <w:spacing w:before="46" w:line="240" w:lineRule="exact"/>
              <w:ind w:left="323" w:right="74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7"/>
                <w:sz w:val="20"/>
              </w:rPr>
              <w:t>The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pacing w:val="-5"/>
                <w:sz w:val="20"/>
              </w:rPr>
              <w:t>Annex</w:t>
            </w:r>
            <w:r>
              <w:rPr>
                <w:rFonts w:ascii="Calibri"/>
                <w:spacing w:val="10"/>
                <w:sz w:val="20"/>
              </w:rPr>
              <w:t xml:space="preserve"> </w:t>
            </w:r>
            <w:r>
              <w:rPr>
                <w:rFonts w:ascii="Calibri"/>
                <w:spacing w:val="-6"/>
                <w:sz w:val="20"/>
              </w:rPr>
              <w:t>was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6"/>
                <w:sz w:val="20"/>
              </w:rPr>
              <w:t>transferred</w:t>
            </w:r>
            <w:r>
              <w:rPr>
                <w:rFonts w:ascii="Calibri"/>
                <w:spacing w:val="33"/>
                <w:sz w:val="20"/>
              </w:rPr>
              <w:t xml:space="preserve"> </w:t>
            </w:r>
            <w:r>
              <w:rPr>
                <w:rFonts w:ascii="Calibri"/>
                <w:spacing w:val="-3"/>
                <w:sz w:val="20"/>
              </w:rPr>
              <w:t>into</w:t>
            </w:r>
            <w:r>
              <w:rPr>
                <w:rFonts w:ascii="Calibri"/>
                <w:spacing w:val="29"/>
                <w:w w:val="96"/>
                <w:sz w:val="20"/>
              </w:rPr>
              <w:t xml:space="preserve"> </w:t>
            </w:r>
            <w:r>
              <w:rPr>
                <w:rFonts w:ascii="Calibri"/>
                <w:spacing w:val="-3"/>
                <w:sz w:val="20"/>
              </w:rPr>
              <w:t>Guideline</w:t>
            </w:r>
            <w:r>
              <w:rPr>
                <w:rFonts w:ascii="Calibri"/>
                <w:spacing w:val="-26"/>
                <w:sz w:val="20"/>
              </w:rPr>
              <w:t xml:space="preserve"> </w:t>
            </w:r>
            <w:r>
              <w:rPr>
                <w:rFonts w:ascii="Calibri"/>
                <w:spacing w:val="-3"/>
                <w:sz w:val="20"/>
              </w:rPr>
              <w:t>G1150.</w:t>
            </w:r>
          </w:p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E527C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Approved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at</w:t>
            </w:r>
            <w:r>
              <w:rPr>
                <w:rFonts w:ascii="Calibri"/>
                <w:spacing w:val="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Council</w:t>
            </w:r>
            <w:r>
              <w:rPr>
                <w:rFonts w:ascii="Calibri"/>
                <w:spacing w:val="-13"/>
                <w:sz w:val="20"/>
              </w:rPr>
              <w:t xml:space="preserve"> </w:t>
            </w:r>
            <w:r>
              <w:rPr>
                <w:rFonts w:ascii="Calibri"/>
                <w:spacing w:val="-8"/>
                <w:sz w:val="20"/>
              </w:rPr>
              <w:t>70</w:t>
            </w:r>
          </w:p>
        </w:tc>
      </w:tr>
      <w:tr w:rsidR="00C45DC1" w14:paraId="22F91F8F" w14:textId="77777777">
        <w:trPr>
          <w:trHeight w:hRule="exact" w:val="857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D79B9" w14:textId="77777777" w:rsidR="00C45DC1" w:rsidRDefault="00D85441">
            <w:ins w:id="13" w:author="Trainor, Neil" w:date="2020-08-18T17:08:00Z">
              <w:r w:rsidRPr="00531D18">
                <w:rPr>
                  <w:highlight w:val="yellow"/>
                </w:rPr>
                <w:t>&lt;Month&gt;</w:t>
              </w:r>
              <w:r>
                <w:t xml:space="preserve"> 2020</w:t>
              </w:r>
            </w:ins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368F3" w14:textId="77777777" w:rsidR="00C45DC1" w:rsidRPr="00531D18" w:rsidRDefault="00D85441" w:rsidP="00531D18">
            <w:pPr>
              <w:pStyle w:val="TableParagraph"/>
              <w:spacing w:line="294" w:lineRule="auto"/>
              <w:ind w:left="323" w:right="2353"/>
              <w:rPr>
                <w:ins w:id="14" w:author="Trainor, Neil" w:date="2020-08-18T17:08:00Z"/>
                <w:rFonts w:ascii="Calibri"/>
                <w:sz w:val="20"/>
              </w:rPr>
            </w:pPr>
            <w:ins w:id="15" w:author="Trainor, Neil" w:date="2020-08-18T17:08:00Z">
              <w:r w:rsidRPr="00531D18">
                <w:rPr>
                  <w:rFonts w:ascii="Calibri"/>
                  <w:sz w:val="20"/>
                </w:rPr>
                <w:t>Edition 3.1</w:t>
              </w:r>
            </w:ins>
          </w:p>
          <w:p w14:paraId="651E1BB3" w14:textId="18D3176B" w:rsidR="00D85441" w:rsidRDefault="00531D18" w:rsidP="00531D18">
            <w:pPr>
              <w:pStyle w:val="TableParagraph"/>
              <w:spacing w:line="294" w:lineRule="auto"/>
              <w:ind w:left="323" w:right="2353"/>
            </w:pPr>
            <w:ins w:id="16" w:author="Trainor, Neil" w:date="2020-08-26T08:02:00Z">
              <w:r w:rsidRPr="00531D18">
                <w:rPr>
                  <w:rFonts w:ascii="Calibri"/>
                  <w:sz w:val="20"/>
                </w:rPr>
                <w:t>Revised</w:t>
              </w:r>
            </w:ins>
          </w:p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991BF" w14:textId="09222D37" w:rsidR="00C45DC1" w:rsidRPr="00531D18" w:rsidRDefault="00D85441" w:rsidP="00355C90">
            <w:pPr>
              <w:pStyle w:val="TableParagraph"/>
              <w:spacing w:before="60"/>
              <w:ind w:left="215"/>
              <w:rPr>
                <w:sz w:val="20"/>
                <w:szCs w:val="20"/>
              </w:rPr>
            </w:pPr>
            <w:ins w:id="17" w:author="Trainor, Neil" w:date="2020-08-18T17:09:00Z">
              <w:r w:rsidRPr="00531D18">
                <w:rPr>
                  <w:sz w:val="20"/>
                  <w:szCs w:val="20"/>
                </w:rPr>
                <w:t>Minor update to reflect revision of Guideline G1150</w:t>
              </w:r>
            </w:ins>
            <w:ins w:id="18" w:author="Trainor, Neil" w:date="2020-08-26T08:27:00Z">
              <w:r w:rsidR="00355C90">
                <w:rPr>
                  <w:sz w:val="20"/>
                  <w:szCs w:val="20"/>
                </w:rPr>
                <w:t xml:space="preserve"> and </w:t>
              </w:r>
            </w:ins>
            <w:ins w:id="19" w:author="Trainor, Neil" w:date="2020-08-26T08:28:00Z">
              <w:r w:rsidR="00355C90">
                <w:rPr>
                  <w:sz w:val="20"/>
                  <w:szCs w:val="20"/>
                </w:rPr>
                <w:t xml:space="preserve">consistency in the use of </w:t>
              </w:r>
            </w:ins>
            <w:ins w:id="20" w:author="Trainor, Neil" w:date="2020-08-26T08:27:00Z">
              <w:r w:rsidR="00355C90">
                <w:rPr>
                  <w:sz w:val="20"/>
                  <w:szCs w:val="20"/>
                </w:rPr>
                <w:t>the terms establishment, planning and implementing.</w:t>
              </w:r>
            </w:ins>
          </w:p>
        </w:tc>
      </w:tr>
      <w:tr w:rsidR="00C45DC1" w14:paraId="7272FA35" w14:textId="77777777">
        <w:trPr>
          <w:trHeight w:hRule="exact" w:val="852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C7C40" w14:textId="77777777" w:rsidR="00C45DC1" w:rsidRDefault="00C45DC1"/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79226" w14:textId="77777777" w:rsidR="00C45DC1" w:rsidRDefault="00C45DC1"/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E68B0" w14:textId="77777777" w:rsidR="00C45DC1" w:rsidRDefault="00C45DC1"/>
        </w:tc>
      </w:tr>
      <w:tr w:rsidR="00C45DC1" w14:paraId="6B2144C8" w14:textId="77777777">
        <w:trPr>
          <w:trHeight w:hRule="exact" w:val="864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5AE07" w14:textId="77777777" w:rsidR="00C45DC1" w:rsidRDefault="00C45DC1"/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2163D" w14:textId="77777777" w:rsidR="00C45DC1" w:rsidRDefault="00C45DC1"/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BF7E0" w14:textId="77777777" w:rsidR="00C45DC1" w:rsidRDefault="00C45DC1"/>
        </w:tc>
      </w:tr>
    </w:tbl>
    <w:p w14:paraId="7658A8E2" w14:textId="77777777" w:rsidR="00C45DC1" w:rsidRDefault="00C45DC1">
      <w:pPr>
        <w:sectPr w:rsidR="00C45DC1">
          <w:headerReference w:type="default" r:id="rId16"/>
          <w:footerReference w:type="default" r:id="rId17"/>
          <w:pgSz w:w="11910" w:h="16840"/>
          <w:pgMar w:top="1120" w:right="0" w:bottom="1460" w:left="780" w:header="0" w:footer="1269" w:gutter="0"/>
          <w:pgNumType w:start="2"/>
          <w:cols w:space="720"/>
        </w:sectPr>
      </w:pPr>
    </w:p>
    <w:p w14:paraId="4253EC99" w14:textId="77777777" w:rsidR="00C45DC1" w:rsidRDefault="007F06D7">
      <w:pPr>
        <w:spacing w:line="580" w:lineRule="exact"/>
        <w:ind w:left="132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b/>
          <w:color w:val="009FDF"/>
          <w:spacing w:val="-1"/>
          <w:sz w:val="48"/>
        </w:rPr>
        <w:lastRenderedPageBreak/>
        <w:t>THE</w:t>
      </w:r>
      <w:r>
        <w:rPr>
          <w:rFonts w:ascii="Calibri"/>
          <w:b/>
          <w:color w:val="009FDF"/>
          <w:spacing w:val="-9"/>
          <w:sz w:val="48"/>
        </w:rPr>
        <w:t xml:space="preserve"> </w:t>
      </w:r>
      <w:r>
        <w:rPr>
          <w:rFonts w:ascii="Calibri"/>
          <w:b/>
          <w:color w:val="009FDF"/>
          <w:sz w:val="48"/>
        </w:rPr>
        <w:t>IALA</w:t>
      </w:r>
      <w:r>
        <w:rPr>
          <w:rFonts w:ascii="Calibri"/>
          <w:b/>
          <w:color w:val="009FDF"/>
          <w:spacing w:val="-17"/>
          <w:sz w:val="48"/>
        </w:rPr>
        <w:t xml:space="preserve"> </w:t>
      </w:r>
      <w:r>
        <w:rPr>
          <w:rFonts w:ascii="Calibri"/>
          <w:b/>
          <w:color w:val="009FDF"/>
          <w:spacing w:val="-2"/>
          <w:sz w:val="48"/>
        </w:rPr>
        <w:t>COUNCIL</w:t>
      </w:r>
    </w:p>
    <w:p w14:paraId="28A88539" w14:textId="77777777" w:rsidR="00C45DC1" w:rsidRDefault="007F06D7">
      <w:pPr>
        <w:pStyle w:val="Heading2"/>
        <w:spacing w:before="367"/>
        <w:ind w:left="696"/>
        <w:rPr>
          <w:rFonts w:cs="Calibri"/>
          <w:b w:val="0"/>
          <w:bCs w:val="0"/>
        </w:rPr>
      </w:pPr>
      <w:r>
        <w:t>RECALLING</w:t>
      </w:r>
      <w:r>
        <w:rPr>
          <w:b w:val="0"/>
        </w:rPr>
        <w:t>:</w:t>
      </w:r>
    </w:p>
    <w:p w14:paraId="640B94CD" w14:textId="77777777" w:rsidR="00C45DC1" w:rsidRDefault="00C45DC1">
      <w:pPr>
        <w:spacing w:before="11"/>
        <w:rPr>
          <w:rFonts w:ascii="Calibri" w:eastAsia="Calibri" w:hAnsi="Calibri" w:cs="Calibri"/>
          <w:sz w:val="19"/>
          <w:szCs w:val="19"/>
        </w:rPr>
      </w:pPr>
    </w:p>
    <w:p w14:paraId="2B58660C" w14:textId="77777777" w:rsidR="00C45DC1" w:rsidRDefault="007F06D7">
      <w:pPr>
        <w:pStyle w:val="BodyText"/>
        <w:numPr>
          <w:ilvl w:val="0"/>
          <w:numId w:val="4"/>
        </w:numPr>
        <w:tabs>
          <w:tab w:val="left" w:pos="1260"/>
        </w:tabs>
        <w:ind w:right="1162"/>
      </w:pPr>
      <w:r>
        <w:rPr>
          <w:spacing w:val="-2"/>
        </w:rPr>
        <w:t>The</w:t>
      </w:r>
      <w:r>
        <w:rPr>
          <w:spacing w:val="25"/>
        </w:rPr>
        <w:t xml:space="preserve"> </w:t>
      </w:r>
      <w:r>
        <w:t>function</w:t>
      </w:r>
      <w:r>
        <w:rPr>
          <w:spacing w:val="18"/>
        </w:rPr>
        <w:t xml:space="preserve"> </w:t>
      </w:r>
      <w:r>
        <w:rPr>
          <w:spacing w:val="2"/>
        </w:rPr>
        <w:t>of</w:t>
      </w:r>
      <w:r>
        <w:rPr>
          <w:spacing w:val="17"/>
        </w:rPr>
        <w:t xml:space="preserve"> </w:t>
      </w:r>
      <w:r>
        <w:t>IALA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rPr>
          <w:spacing w:val="-1"/>
        </w:rPr>
        <w:t>respect</w:t>
      </w:r>
      <w:r>
        <w:rPr>
          <w:spacing w:val="38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t>Safety</w:t>
      </w:r>
      <w:r>
        <w:rPr>
          <w:spacing w:val="7"/>
        </w:rPr>
        <w:t xml:space="preserve"> </w:t>
      </w:r>
      <w:r>
        <w:rPr>
          <w:spacing w:val="1"/>
        </w:rPr>
        <w:t>of</w:t>
      </w:r>
      <w:r>
        <w:rPr>
          <w:spacing w:val="17"/>
        </w:rPr>
        <w:t xml:space="preserve"> </w:t>
      </w:r>
      <w:r>
        <w:rPr>
          <w:spacing w:val="-1"/>
        </w:rPr>
        <w:t>Navigation,</w:t>
      </w:r>
      <w:r>
        <w:rPr>
          <w:spacing w:val="32"/>
        </w:rPr>
        <w:t xml:space="preserve"> </w:t>
      </w:r>
      <w:r>
        <w:rPr>
          <w:spacing w:val="-3"/>
        </w:rPr>
        <w:t>the</w:t>
      </w:r>
      <w:r>
        <w:rPr>
          <w:spacing w:val="25"/>
        </w:rPr>
        <w:t xml:space="preserve"> </w:t>
      </w:r>
      <w:r>
        <w:t>efficiency</w:t>
      </w:r>
      <w:r>
        <w:rPr>
          <w:spacing w:val="8"/>
        </w:rPr>
        <w:t xml:space="preserve"> </w:t>
      </w:r>
      <w:r>
        <w:rPr>
          <w:spacing w:val="2"/>
        </w:rPr>
        <w:t xml:space="preserve">of </w:t>
      </w:r>
      <w:r>
        <w:rPr>
          <w:spacing w:val="-2"/>
        </w:rPr>
        <w:t>maritime</w:t>
      </w:r>
      <w:r>
        <w:t xml:space="preserve"> </w:t>
      </w:r>
      <w:r>
        <w:rPr>
          <w:spacing w:val="-2"/>
        </w:rPr>
        <w:t>transport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65"/>
          <w:w w:val="102"/>
        </w:rPr>
        <w:t xml:space="preserve"> </w:t>
      </w:r>
      <w:r>
        <w:rPr>
          <w:spacing w:val="-3"/>
        </w:rPr>
        <w:t>the</w:t>
      </w:r>
      <w:r>
        <w:rPr>
          <w:spacing w:val="28"/>
        </w:rPr>
        <w:t xml:space="preserve"> </w:t>
      </w:r>
      <w:r>
        <w:t>protection</w:t>
      </w:r>
      <w:r>
        <w:rPr>
          <w:spacing w:val="21"/>
        </w:rPr>
        <w:t xml:space="preserve"> </w:t>
      </w:r>
      <w:r>
        <w:rPr>
          <w:spacing w:val="2"/>
        </w:rPr>
        <w:t>of</w:t>
      </w:r>
      <w:r>
        <w:rPr>
          <w:spacing w:val="20"/>
        </w:rPr>
        <w:t xml:space="preserve"> </w:t>
      </w:r>
      <w:r>
        <w:rPr>
          <w:spacing w:val="-3"/>
        </w:rPr>
        <w:t>the</w:t>
      </w:r>
      <w:r>
        <w:rPr>
          <w:spacing w:val="29"/>
        </w:rPr>
        <w:t xml:space="preserve"> </w:t>
      </w:r>
      <w:r>
        <w:rPr>
          <w:spacing w:val="-3"/>
        </w:rPr>
        <w:t>environment.</w:t>
      </w:r>
    </w:p>
    <w:p w14:paraId="794FB193" w14:textId="77777777" w:rsidR="00C45DC1" w:rsidRDefault="007F06D7">
      <w:pPr>
        <w:pStyle w:val="BodyText"/>
        <w:numPr>
          <w:ilvl w:val="0"/>
          <w:numId w:val="4"/>
        </w:numPr>
        <w:tabs>
          <w:tab w:val="left" w:pos="1260"/>
        </w:tabs>
        <w:spacing w:before="135"/>
      </w:pPr>
      <w:r>
        <w:rPr>
          <w:spacing w:val="-2"/>
        </w:rPr>
        <w:t>Article</w:t>
      </w:r>
      <w:r>
        <w:rPr>
          <w:spacing w:val="37"/>
        </w:rPr>
        <w:t xml:space="preserve"> </w:t>
      </w:r>
      <w:r>
        <w:t>8</w:t>
      </w:r>
      <w:r>
        <w:rPr>
          <w:spacing w:val="8"/>
        </w:rPr>
        <w:t xml:space="preserve"> </w:t>
      </w:r>
      <w:r>
        <w:rPr>
          <w:spacing w:val="2"/>
        </w:rPr>
        <w:t>of</w:t>
      </w:r>
      <w:r>
        <w:rPr>
          <w:spacing w:val="1"/>
        </w:rPr>
        <w:t xml:space="preserve"> </w:t>
      </w:r>
      <w:r>
        <w:rPr>
          <w:spacing w:val="-3"/>
        </w:rPr>
        <w:t>the</w:t>
      </w:r>
      <w:r>
        <w:rPr>
          <w:spacing w:val="24"/>
        </w:rPr>
        <w:t xml:space="preserve"> </w:t>
      </w:r>
      <w:r>
        <w:t>IALA</w:t>
      </w:r>
      <w:r>
        <w:rPr>
          <w:spacing w:val="17"/>
        </w:rPr>
        <w:t xml:space="preserve"> </w:t>
      </w:r>
      <w:r>
        <w:rPr>
          <w:spacing w:val="-1"/>
        </w:rPr>
        <w:t>Constitution</w:t>
      </w:r>
      <w:r>
        <w:rPr>
          <w:spacing w:val="31"/>
        </w:rPr>
        <w:t xml:space="preserve"> </w:t>
      </w:r>
      <w:r>
        <w:rPr>
          <w:spacing w:val="-3"/>
        </w:rPr>
        <w:t>regarding</w:t>
      </w:r>
      <w:r>
        <w:t xml:space="preserve"> </w:t>
      </w:r>
      <w:r>
        <w:rPr>
          <w:spacing w:val="-3"/>
        </w:rPr>
        <w:t>the</w:t>
      </w:r>
      <w:r>
        <w:rPr>
          <w:spacing w:val="24"/>
        </w:rPr>
        <w:t xml:space="preserve"> </w:t>
      </w:r>
      <w:r>
        <w:rPr>
          <w:spacing w:val="-2"/>
        </w:rPr>
        <w:t>authority,</w:t>
      </w:r>
      <w:r>
        <w:rPr>
          <w:spacing w:val="30"/>
        </w:rPr>
        <w:t xml:space="preserve"> </w:t>
      </w:r>
      <w:r>
        <w:rPr>
          <w:spacing w:val="-3"/>
        </w:rPr>
        <w:t>duties</w:t>
      </w:r>
      <w:r>
        <w:rPr>
          <w:spacing w:val="36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functions</w:t>
      </w:r>
      <w:r>
        <w:rPr>
          <w:spacing w:val="23"/>
        </w:rPr>
        <w:t xml:space="preserve"> </w:t>
      </w:r>
      <w:r>
        <w:rPr>
          <w:spacing w:val="2"/>
        </w:rPr>
        <w:t>of</w:t>
      </w:r>
      <w:r>
        <w:rPr>
          <w:spacing w:val="16"/>
        </w:rPr>
        <w:t xml:space="preserve"> </w:t>
      </w:r>
      <w:r>
        <w:rPr>
          <w:spacing w:val="-3"/>
        </w:rPr>
        <w:t>the</w:t>
      </w:r>
      <w:r>
        <w:rPr>
          <w:spacing w:val="24"/>
        </w:rPr>
        <w:t xml:space="preserve"> </w:t>
      </w:r>
      <w:r>
        <w:rPr>
          <w:spacing w:val="-1"/>
        </w:rPr>
        <w:t>Council.</w:t>
      </w:r>
    </w:p>
    <w:p w14:paraId="015C3EBB" w14:textId="77777777" w:rsidR="00C45DC1" w:rsidRDefault="007F06D7">
      <w:pPr>
        <w:pStyle w:val="Heading2"/>
        <w:rPr>
          <w:b w:val="0"/>
          <w:bCs w:val="0"/>
        </w:rPr>
      </w:pPr>
      <w:r>
        <w:t>RECOGNISING:</w:t>
      </w:r>
    </w:p>
    <w:p w14:paraId="4ADF35D1" w14:textId="77777777" w:rsidR="00C45DC1" w:rsidRDefault="00C45DC1">
      <w:pPr>
        <w:spacing w:before="11"/>
        <w:rPr>
          <w:rFonts w:ascii="Calibri" w:eastAsia="Calibri" w:hAnsi="Calibri" w:cs="Calibri"/>
          <w:b/>
          <w:bCs/>
          <w:sz w:val="19"/>
          <w:szCs w:val="19"/>
        </w:rPr>
      </w:pPr>
    </w:p>
    <w:p w14:paraId="7020815E" w14:textId="77777777" w:rsidR="00C45DC1" w:rsidRDefault="007F06D7">
      <w:pPr>
        <w:pStyle w:val="BodyText"/>
        <w:numPr>
          <w:ilvl w:val="0"/>
          <w:numId w:val="3"/>
        </w:numPr>
        <w:tabs>
          <w:tab w:val="left" w:pos="1260"/>
        </w:tabs>
        <w:spacing w:line="243" w:lineRule="auto"/>
        <w:ind w:right="907"/>
        <w:jc w:val="both"/>
      </w:pPr>
      <w:r>
        <w:t>That</w:t>
      </w:r>
      <w:r>
        <w:rPr>
          <w:spacing w:val="22"/>
        </w:rPr>
        <w:t xml:space="preserve"> </w:t>
      </w:r>
      <w:r>
        <w:t>IALA</w:t>
      </w:r>
      <w:r>
        <w:rPr>
          <w:spacing w:val="3"/>
        </w:rPr>
        <w:t xml:space="preserve"> </w:t>
      </w:r>
      <w:r>
        <w:rPr>
          <w:spacing w:val="-1"/>
        </w:rPr>
        <w:t>Recommendation</w:t>
      </w:r>
      <w:r>
        <w:rPr>
          <w:spacing w:val="45"/>
        </w:rPr>
        <w:t xml:space="preserve"> </w:t>
      </w:r>
      <w:r>
        <w:rPr>
          <w:spacing w:val="-1"/>
        </w:rPr>
        <w:t>R0119</w:t>
      </w:r>
      <w:r>
        <w:rPr>
          <w:spacing w:val="22"/>
        </w:rPr>
        <w:t xml:space="preserve"> </w:t>
      </w:r>
      <w:r>
        <w:rPr>
          <w:spacing w:val="-2"/>
        </w:rPr>
        <w:t>provides</w:t>
      </w:r>
      <w:r>
        <w:rPr>
          <w:spacing w:val="36"/>
        </w:rPr>
        <w:t xml:space="preserve"> </w:t>
      </w:r>
      <w:r>
        <w:rPr>
          <w:spacing w:val="-3"/>
        </w:rPr>
        <w:t>the</w:t>
      </w:r>
      <w:r>
        <w:rPr>
          <w:spacing w:val="24"/>
        </w:rPr>
        <w:t xml:space="preserve"> </w:t>
      </w:r>
      <w:r>
        <w:t>framework</w:t>
      </w:r>
      <w:r>
        <w:rPr>
          <w:spacing w:val="35"/>
        </w:rPr>
        <w:t xml:space="preserve"> </w:t>
      </w:r>
      <w:r>
        <w:rPr>
          <w:spacing w:val="-1"/>
        </w:rPr>
        <w:t>to</w:t>
      </w:r>
      <w:r>
        <w:rPr>
          <w:spacing w:val="16"/>
        </w:rPr>
        <w:t xml:space="preserve"> </w:t>
      </w:r>
      <w:r>
        <w:rPr>
          <w:spacing w:val="-1"/>
        </w:rPr>
        <w:t>assist</w:t>
      </w:r>
      <w:r>
        <w:rPr>
          <w:spacing w:val="8"/>
        </w:rPr>
        <w:t xml:space="preserve"> </w:t>
      </w:r>
      <w:r>
        <w:rPr>
          <w:spacing w:val="-1"/>
        </w:rPr>
        <w:t>Competent</w:t>
      </w:r>
      <w:r>
        <w:rPr>
          <w:spacing w:val="37"/>
        </w:rPr>
        <w:t xml:space="preserve"> </w:t>
      </w:r>
      <w:r>
        <w:rPr>
          <w:spacing w:val="-2"/>
        </w:rPr>
        <w:t>Authorities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VTS</w:t>
      </w:r>
      <w:r>
        <w:rPr>
          <w:spacing w:val="65"/>
          <w:w w:val="102"/>
        </w:rPr>
        <w:t xml:space="preserve"> </w:t>
      </w:r>
      <w:r>
        <w:rPr>
          <w:spacing w:val="-2"/>
        </w:rPr>
        <w:t>Authorities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rPr>
          <w:spacing w:val="30"/>
        </w:rPr>
        <w:t xml:space="preserve"> </w:t>
      </w:r>
      <w:del w:id="31" w:author="Trainor, Neil" w:date="2020-08-18T19:20:00Z">
        <w:r w:rsidDel="00381DAC">
          <w:rPr>
            <w:spacing w:val="-3"/>
          </w:rPr>
          <w:delText>implementing</w:delText>
        </w:r>
        <w:r w:rsidDel="00381DAC">
          <w:rPr>
            <w:spacing w:val="24"/>
          </w:rPr>
          <w:delText xml:space="preserve"> </w:delText>
        </w:r>
        <w:r w:rsidDel="00381DAC">
          <w:delText>a</w:delText>
        </w:r>
        <w:r w:rsidDel="00381DAC">
          <w:rPr>
            <w:spacing w:val="-1"/>
          </w:rPr>
          <w:delText xml:space="preserve"> </w:delText>
        </w:r>
        <w:r w:rsidDel="00381DAC">
          <w:rPr>
            <w:spacing w:val="-2"/>
          </w:rPr>
          <w:delText>new</w:delText>
        </w:r>
        <w:r w:rsidDel="00381DAC">
          <w:rPr>
            <w:spacing w:val="24"/>
          </w:rPr>
          <w:delText xml:space="preserve"> </w:delText>
        </w:r>
        <w:r w:rsidDel="00381DAC">
          <w:rPr>
            <w:spacing w:val="-1"/>
          </w:rPr>
          <w:delText>Vessel</w:delText>
        </w:r>
        <w:r w:rsidDel="00381DAC">
          <w:rPr>
            <w:spacing w:val="34"/>
          </w:rPr>
          <w:delText xml:space="preserve"> </w:delText>
        </w:r>
        <w:r w:rsidDel="00381DAC">
          <w:delText>Traffic</w:delText>
        </w:r>
        <w:r w:rsidDel="00381DAC">
          <w:rPr>
            <w:spacing w:val="-1"/>
          </w:rPr>
          <w:delText xml:space="preserve"> </w:delText>
        </w:r>
        <w:r w:rsidDel="00381DAC">
          <w:rPr>
            <w:spacing w:val="-2"/>
          </w:rPr>
          <w:delText>Service</w:delText>
        </w:r>
        <w:r w:rsidDel="00381DAC">
          <w:rPr>
            <w:spacing w:val="36"/>
          </w:rPr>
          <w:delText xml:space="preserve"> </w:delText>
        </w:r>
        <w:r w:rsidDel="00381DAC">
          <w:rPr>
            <w:spacing w:val="2"/>
          </w:rPr>
          <w:delText>or</w:delText>
        </w:r>
        <w:r w:rsidDel="00381DAC">
          <w:rPr>
            <w:spacing w:val="5"/>
          </w:rPr>
          <w:delText xml:space="preserve"> </w:delText>
        </w:r>
        <w:r w:rsidDel="00381DAC">
          <w:rPr>
            <w:spacing w:val="-2"/>
          </w:rPr>
          <w:delText>making</w:delText>
        </w:r>
        <w:r w:rsidDel="00381DAC">
          <w:rPr>
            <w:spacing w:val="28"/>
          </w:rPr>
          <w:delText xml:space="preserve"> </w:delText>
        </w:r>
        <w:r w:rsidDel="00381DAC">
          <w:rPr>
            <w:spacing w:val="-2"/>
          </w:rPr>
          <w:delText>changes</w:delText>
        </w:r>
        <w:r w:rsidDel="00381DAC">
          <w:rPr>
            <w:spacing w:val="35"/>
          </w:rPr>
          <w:delText xml:space="preserve"> </w:delText>
        </w:r>
        <w:r w:rsidDel="00381DAC">
          <w:rPr>
            <w:spacing w:val="-1"/>
          </w:rPr>
          <w:delText>to</w:delText>
        </w:r>
        <w:r w:rsidDel="00381DAC">
          <w:rPr>
            <w:spacing w:val="15"/>
          </w:rPr>
          <w:delText xml:space="preserve"> </w:delText>
        </w:r>
        <w:r w:rsidDel="00381DAC">
          <w:rPr>
            <w:spacing w:val="1"/>
          </w:rPr>
          <w:delText>an</w:delText>
        </w:r>
        <w:r w:rsidDel="00381DAC">
          <w:rPr>
            <w:spacing w:val="2"/>
          </w:rPr>
          <w:delText xml:space="preserve"> </w:delText>
        </w:r>
        <w:r w:rsidDel="00381DAC">
          <w:rPr>
            <w:spacing w:val="-2"/>
          </w:rPr>
          <w:delText>existing</w:delText>
        </w:r>
        <w:r w:rsidDel="00381DAC">
          <w:rPr>
            <w:spacing w:val="43"/>
          </w:rPr>
          <w:delText xml:space="preserve"> </w:delText>
        </w:r>
        <w:r w:rsidDel="00381DAC">
          <w:rPr>
            <w:spacing w:val="-1"/>
          </w:rPr>
          <w:delText>Vessel</w:delText>
        </w:r>
        <w:r w:rsidDel="00381DAC">
          <w:rPr>
            <w:spacing w:val="59"/>
            <w:w w:val="103"/>
          </w:rPr>
          <w:delText xml:space="preserve"> </w:delText>
        </w:r>
        <w:r w:rsidDel="00381DAC">
          <w:delText>Traffic</w:delText>
        </w:r>
        <w:r w:rsidDel="00381DAC">
          <w:rPr>
            <w:spacing w:val="25"/>
          </w:rPr>
          <w:delText xml:space="preserve"> </w:delText>
        </w:r>
        <w:r w:rsidDel="00381DAC">
          <w:rPr>
            <w:spacing w:val="-1"/>
          </w:rPr>
          <w:delText>Service.</w:delText>
        </w:r>
      </w:del>
      <w:ins w:id="32" w:author="Trainor, Neil" w:date="2020-08-18T17:13:00Z">
        <w:r w:rsidR="00D85441">
          <w:rPr>
            <w:spacing w:val="-2"/>
          </w:rPr>
          <w:t>arrang</w:t>
        </w:r>
      </w:ins>
      <w:ins w:id="33" w:author="Trainor, Neil" w:date="2020-08-18T19:20:00Z">
        <w:r w:rsidR="00381DAC">
          <w:rPr>
            <w:spacing w:val="-2"/>
          </w:rPr>
          <w:t>ing</w:t>
        </w:r>
      </w:ins>
      <w:ins w:id="34" w:author="Trainor, Neil" w:date="2020-08-18T17:13:00Z">
        <w:r w:rsidR="00D85441">
          <w:rPr>
            <w:spacing w:val="-2"/>
          </w:rPr>
          <w:t xml:space="preserve"> for the establishment of VTS.</w:t>
        </w:r>
      </w:ins>
    </w:p>
    <w:p w14:paraId="2A0FF4C7" w14:textId="77777777" w:rsidR="00C45DC1" w:rsidRDefault="007F06D7">
      <w:pPr>
        <w:pStyle w:val="BodyText"/>
        <w:numPr>
          <w:ilvl w:val="0"/>
          <w:numId w:val="3"/>
        </w:numPr>
        <w:tabs>
          <w:tab w:val="left" w:pos="1260"/>
        </w:tabs>
        <w:spacing w:before="131"/>
        <w:ind w:right="1636"/>
      </w:pPr>
      <w:r>
        <w:t>IALA</w:t>
      </w:r>
      <w:r>
        <w:rPr>
          <w:spacing w:val="17"/>
        </w:rPr>
        <w:t xml:space="preserve"> </w:t>
      </w:r>
      <w:r>
        <w:rPr>
          <w:spacing w:val="-3"/>
        </w:rPr>
        <w:t>Guidelines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related</w:t>
      </w:r>
      <w:r>
        <w:rPr>
          <w:spacing w:val="32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rPr>
          <w:spacing w:val="-3"/>
        </w:rPr>
        <w:t>the</w:t>
      </w:r>
      <w:r>
        <w:rPr>
          <w:spacing w:val="24"/>
        </w:rPr>
        <w:t xml:space="preserve"> </w:t>
      </w:r>
      <w:del w:id="35" w:author="Trainor, Neil" w:date="2020-08-18T17:26:00Z">
        <w:r w:rsidDel="00A70E06">
          <w:rPr>
            <w:spacing w:val="-2"/>
          </w:rPr>
          <w:delText>implementation</w:delText>
        </w:r>
        <w:r w:rsidDel="00A70E06">
          <w:delText xml:space="preserve"> </w:delText>
        </w:r>
        <w:r w:rsidDel="00A70E06">
          <w:rPr>
            <w:spacing w:val="13"/>
          </w:rPr>
          <w:delText xml:space="preserve"> </w:delText>
        </w:r>
      </w:del>
      <w:ins w:id="36" w:author="Trainor, Neil" w:date="2020-08-18T17:26:00Z">
        <w:r w:rsidR="00A70E06">
          <w:rPr>
            <w:spacing w:val="-2"/>
          </w:rPr>
          <w:t>establishment</w:t>
        </w:r>
        <w:r w:rsidR="00A70E06">
          <w:t xml:space="preserve"> </w:t>
        </w:r>
      </w:ins>
      <w:r>
        <w:rPr>
          <w:spacing w:val="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Vessel</w:t>
      </w:r>
      <w:r>
        <w:rPr>
          <w:spacing w:val="22"/>
        </w:rPr>
        <w:t xml:space="preserve"> </w:t>
      </w:r>
      <w:r>
        <w:t>Traffic</w:t>
      </w:r>
      <w:r>
        <w:rPr>
          <w:spacing w:val="16"/>
        </w:rPr>
        <w:t xml:space="preserve"> </w:t>
      </w:r>
      <w:r>
        <w:rPr>
          <w:spacing w:val="-1"/>
        </w:rPr>
        <w:t>Services,</w:t>
      </w:r>
      <w:r>
        <w:rPr>
          <w:spacing w:val="30"/>
        </w:rPr>
        <w:t xml:space="preserve"> </w:t>
      </w:r>
      <w:r>
        <w:rPr>
          <w:spacing w:val="-3"/>
        </w:rPr>
        <w:t>include,</w:t>
      </w:r>
      <w:r>
        <w:rPr>
          <w:spacing w:val="46"/>
        </w:rPr>
        <w:t xml:space="preserve"> </w:t>
      </w:r>
      <w:r>
        <w:rPr>
          <w:spacing w:val="-4"/>
        </w:rPr>
        <w:t>but</w:t>
      </w:r>
      <w:r>
        <w:rPr>
          <w:spacing w:val="24"/>
        </w:rPr>
        <w:t xml:space="preserve"> </w:t>
      </w:r>
      <w:r>
        <w:t>are</w:t>
      </w:r>
      <w:r>
        <w:rPr>
          <w:spacing w:val="25"/>
        </w:rPr>
        <w:t xml:space="preserve"> </w:t>
      </w:r>
      <w:r>
        <w:t>not</w:t>
      </w:r>
      <w:r>
        <w:rPr>
          <w:spacing w:val="59"/>
          <w:w w:val="102"/>
        </w:rPr>
        <w:t xml:space="preserve"> </w:t>
      </w:r>
      <w:r>
        <w:rPr>
          <w:spacing w:val="-1"/>
        </w:rPr>
        <w:t>necessarily</w:t>
      </w:r>
      <w:r>
        <w:rPr>
          <w:spacing w:val="44"/>
        </w:rPr>
        <w:t xml:space="preserve"> </w:t>
      </w:r>
      <w:r>
        <w:rPr>
          <w:spacing w:val="-1"/>
        </w:rPr>
        <w:t>restricted</w:t>
      </w:r>
      <w:r>
        <w:rPr>
          <w:spacing w:val="41"/>
        </w:rPr>
        <w:t xml:space="preserve"> </w:t>
      </w:r>
      <w:r>
        <w:t>to:</w:t>
      </w:r>
    </w:p>
    <w:p w14:paraId="412E330F" w14:textId="0187F07D" w:rsidR="00C45DC1" w:rsidRDefault="00D85441" w:rsidP="002B0522">
      <w:pPr>
        <w:pStyle w:val="BodyText"/>
        <w:numPr>
          <w:ilvl w:val="0"/>
          <w:numId w:val="5"/>
        </w:numPr>
        <w:tabs>
          <w:tab w:val="left" w:pos="1836"/>
        </w:tabs>
        <w:spacing w:before="123"/>
      </w:pPr>
      <w:ins w:id="37" w:author="Trainor, Neil" w:date="2020-08-18T17:15:00Z">
        <w:r w:rsidRPr="00D85441">
          <w:rPr>
            <w:spacing w:val="-3"/>
          </w:rPr>
          <w:t>Establishing, Planning and Implementing a VTS</w:t>
        </w:r>
      </w:ins>
      <w:ins w:id="38" w:author="Abercrombie, Kerrie" w:date="2020-08-19T17:23:00Z">
        <w:r w:rsidR="00402668">
          <w:rPr>
            <w:spacing w:val="-3"/>
          </w:rPr>
          <w:t xml:space="preserve"> (</w:t>
        </w:r>
      </w:ins>
      <w:ins w:id="39" w:author="Abercrombie, Kerrie" w:date="2020-08-19T17:25:00Z">
        <w:r w:rsidR="00402668">
          <w:rPr>
            <w:spacing w:val="-3"/>
          </w:rPr>
          <w:t xml:space="preserve">G1150) </w:t>
        </w:r>
      </w:ins>
      <w:del w:id="40" w:author="Trainor, Neil" w:date="2020-08-18T17:15:00Z">
        <w:r w:rsidR="007F06D7" w:rsidDel="00D85441">
          <w:rPr>
            <w:spacing w:val="-3"/>
          </w:rPr>
          <w:delText>the</w:delText>
        </w:r>
        <w:r w:rsidR="007F06D7" w:rsidDel="00D85441">
          <w:rPr>
            <w:spacing w:val="29"/>
          </w:rPr>
          <w:delText xml:space="preserve"> </w:delText>
        </w:r>
        <w:r w:rsidR="007F06D7" w:rsidDel="00D85441">
          <w:rPr>
            <w:spacing w:val="-2"/>
          </w:rPr>
          <w:delText>establishment</w:delText>
        </w:r>
        <w:r w:rsidR="007F06D7" w:rsidDel="00D85441">
          <w:delText xml:space="preserve"> </w:delText>
        </w:r>
        <w:r w:rsidR="007F06D7" w:rsidDel="00D85441">
          <w:rPr>
            <w:spacing w:val="25"/>
          </w:rPr>
          <w:delText xml:space="preserve"> </w:delText>
        </w:r>
        <w:r w:rsidR="007F06D7" w:rsidDel="00D85441">
          <w:rPr>
            <w:spacing w:val="2"/>
          </w:rPr>
          <w:delText>of</w:delText>
        </w:r>
        <w:r w:rsidR="007F06D7" w:rsidDel="00D85441">
          <w:rPr>
            <w:spacing w:val="5"/>
          </w:rPr>
          <w:delText xml:space="preserve"> </w:delText>
        </w:r>
        <w:r w:rsidR="007F06D7" w:rsidDel="00D85441">
          <w:rPr>
            <w:spacing w:val="-1"/>
          </w:rPr>
          <w:delText>Vessel</w:delText>
        </w:r>
        <w:r w:rsidR="007F06D7" w:rsidDel="00D85441">
          <w:rPr>
            <w:spacing w:val="26"/>
          </w:rPr>
          <w:delText xml:space="preserve"> </w:delText>
        </w:r>
        <w:r w:rsidR="007F06D7" w:rsidDel="00D85441">
          <w:delText>Traffic</w:delText>
        </w:r>
        <w:r w:rsidR="007F06D7" w:rsidDel="00D85441">
          <w:rPr>
            <w:spacing w:val="19"/>
          </w:rPr>
          <w:delText xml:space="preserve"> </w:delText>
        </w:r>
        <w:r w:rsidR="007F06D7" w:rsidDel="00D85441">
          <w:rPr>
            <w:spacing w:val="-2"/>
          </w:rPr>
          <w:delText>Services</w:delText>
        </w:r>
      </w:del>
      <w:r w:rsidR="007F06D7">
        <w:rPr>
          <w:spacing w:val="-2"/>
        </w:rPr>
        <w:t>;</w:t>
      </w:r>
    </w:p>
    <w:p w14:paraId="2469AC34" w14:textId="14F10C60" w:rsidR="00C45DC1" w:rsidRDefault="007F06D7" w:rsidP="002B0522">
      <w:pPr>
        <w:pStyle w:val="BodyText"/>
        <w:numPr>
          <w:ilvl w:val="0"/>
          <w:numId w:val="5"/>
        </w:numPr>
        <w:tabs>
          <w:tab w:val="left" w:pos="1836"/>
        </w:tabs>
        <w:spacing w:before="115"/>
      </w:pPr>
      <w:del w:id="41" w:author="Trainor, Neil" w:date="2020-08-18T17:28:00Z">
        <w:r w:rsidDel="0095799F">
          <w:rPr>
            <w:spacing w:val="-3"/>
          </w:rPr>
          <w:delText>the</w:delText>
        </w:r>
        <w:r w:rsidDel="0095799F">
          <w:rPr>
            <w:spacing w:val="26"/>
          </w:rPr>
          <w:delText xml:space="preserve"> </w:delText>
        </w:r>
        <w:r w:rsidDel="0095799F">
          <w:rPr>
            <w:spacing w:val="-2"/>
          </w:rPr>
          <w:delText>e</w:delText>
        </w:r>
      </w:del>
      <w:ins w:id="42" w:author="Trainor, Neil" w:date="2020-08-18T17:28:00Z">
        <w:r w:rsidR="0095799F">
          <w:rPr>
            <w:spacing w:val="-2"/>
          </w:rPr>
          <w:t>E</w:t>
        </w:r>
      </w:ins>
      <w:r>
        <w:rPr>
          <w:spacing w:val="-2"/>
        </w:rPr>
        <w:t>stablishment</w:t>
      </w:r>
      <w:r>
        <w:t xml:space="preserve"> </w:t>
      </w:r>
      <w:r>
        <w:rPr>
          <w:spacing w:val="22"/>
        </w:rPr>
        <w:t xml:space="preserve"> </w:t>
      </w:r>
      <w:r>
        <w:rPr>
          <w:spacing w:val="2"/>
        </w:rPr>
        <w:t>of</w:t>
      </w:r>
      <w:r>
        <w:rPr>
          <w:spacing w:val="3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Vessel</w:t>
      </w:r>
      <w:r>
        <w:rPr>
          <w:spacing w:val="24"/>
        </w:rPr>
        <w:t xml:space="preserve"> </w:t>
      </w:r>
      <w:r>
        <w:t>Traffic</w:t>
      </w:r>
      <w:r>
        <w:rPr>
          <w:spacing w:val="17"/>
        </w:rPr>
        <w:t xml:space="preserve"> </w:t>
      </w:r>
      <w:r>
        <w:rPr>
          <w:spacing w:val="-2"/>
        </w:rPr>
        <w:t>Service</w:t>
      </w:r>
      <w:r>
        <w:rPr>
          <w:spacing w:val="27"/>
        </w:rPr>
        <w:t xml:space="preserve"> </w:t>
      </w:r>
      <w:r>
        <w:rPr>
          <w:spacing w:val="-2"/>
        </w:rPr>
        <w:t>beyond</w:t>
      </w:r>
      <w:r>
        <w:rPr>
          <w:spacing w:val="33"/>
        </w:rPr>
        <w:t xml:space="preserve"> </w:t>
      </w:r>
      <w:r>
        <w:rPr>
          <w:spacing w:val="-1"/>
        </w:rPr>
        <w:t>territorial</w:t>
      </w:r>
      <w:r>
        <w:rPr>
          <w:spacing w:val="39"/>
        </w:rPr>
        <w:t xml:space="preserve"> </w:t>
      </w:r>
      <w:r>
        <w:t>seas</w:t>
      </w:r>
      <w:del w:id="43" w:author="Abercrombie, Kerrie" w:date="2020-08-19T17:26:00Z">
        <w:r w:rsidDel="00402668">
          <w:delText>.</w:delText>
        </w:r>
      </w:del>
      <w:ins w:id="44" w:author="Abercrombie, Kerrie" w:date="2020-08-19T17:26:00Z">
        <w:r w:rsidR="00402668">
          <w:t xml:space="preserve"> (G1071)</w:t>
        </w:r>
      </w:ins>
      <w:del w:id="45" w:author="Abercrombie, Kerrie" w:date="2020-08-19T17:43:00Z">
        <w:r w:rsidDel="00B821BE">
          <w:delText>;</w:delText>
        </w:r>
      </w:del>
    </w:p>
    <w:p w14:paraId="050013FF" w14:textId="4FC0A929" w:rsidR="00C45DC1" w:rsidRDefault="0095799F" w:rsidP="002B0522">
      <w:pPr>
        <w:pStyle w:val="BodyText"/>
        <w:numPr>
          <w:ilvl w:val="0"/>
          <w:numId w:val="5"/>
        </w:numPr>
        <w:tabs>
          <w:tab w:val="left" w:pos="1836"/>
        </w:tabs>
        <w:spacing w:before="115"/>
      </w:pPr>
      <w:ins w:id="46" w:author="Trainor, Neil" w:date="2020-08-18T17:29:00Z">
        <w:r>
          <w:rPr>
            <w:spacing w:val="-2"/>
          </w:rPr>
          <w:t>S</w:t>
        </w:r>
      </w:ins>
      <w:del w:id="47" w:author="Trainor, Neil" w:date="2020-08-18T17:29:00Z">
        <w:r w:rsidR="007F06D7" w:rsidDel="0095799F">
          <w:rPr>
            <w:spacing w:val="-2"/>
          </w:rPr>
          <w:delText>s</w:delText>
        </w:r>
      </w:del>
      <w:r w:rsidR="007F06D7">
        <w:rPr>
          <w:spacing w:val="-2"/>
        </w:rPr>
        <w:t>tandard</w:t>
      </w:r>
      <w:r w:rsidR="007F06D7">
        <w:rPr>
          <w:spacing w:val="33"/>
        </w:rPr>
        <w:t xml:space="preserve"> </w:t>
      </w:r>
      <w:r w:rsidR="007F06D7">
        <w:rPr>
          <w:spacing w:val="-2"/>
        </w:rPr>
        <w:t>nomenclature</w:t>
      </w:r>
      <w:r w:rsidR="007F06D7">
        <w:t xml:space="preserve"> </w:t>
      </w:r>
      <w:r w:rsidR="007F06D7">
        <w:rPr>
          <w:spacing w:val="7"/>
        </w:rPr>
        <w:t xml:space="preserve"> </w:t>
      </w:r>
      <w:r w:rsidR="007F06D7">
        <w:rPr>
          <w:spacing w:val="-1"/>
        </w:rPr>
        <w:t>to</w:t>
      </w:r>
      <w:r w:rsidR="007F06D7">
        <w:rPr>
          <w:spacing w:val="18"/>
        </w:rPr>
        <w:t xml:space="preserve"> </w:t>
      </w:r>
      <w:r w:rsidR="007F06D7">
        <w:rPr>
          <w:spacing w:val="-2"/>
        </w:rPr>
        <w:t>identify</w:t>
      </w:r>
      <w:r w:rsidR="007F06D7">
        <w:rPr>
          <w:spacing w:val="37"/>
        </w:rPr>
        <w:t xml:space="preserve"> </w:t>
      </w:r>
      <w:r w:rsidR="007F06D7">
        <w:rPr>
          <w:spacing w:val="-1"/>
        </w:rPr>
        <w:t>and</w:t>
      </w:r>
      <w:r w:rsidR="007F06D7">
        <w:rPr>
          <w:spacing w:val="18"/>
        </w:rPr>
        <w:t xml:space="preserve"> </w:t>
      </w:r>
      <w:r w:rsidR="007F06D7">
        <w:t>refer</w:t>
      </w:r>
      <w:r w:rsidR="007F06D7">
        <w:rPr>
          <w:spacing w:val="22"/>
        </w:rPr>
        <w:t xml:space="preserve"> </w:t>
      </w:r>
      <w:r w:rsidR="007F06D7">
        <w:rPr>
          <w:spacing w:val="-1"/>
        </w:rPr>
        <w:t>to</w:t>
      </w:r>
      <w:r w:rsidR="007F06D7">
        <w:rPr>
          <w:spacing w:val="17"/>
        </w:rPr>
        <w:t xml:space="preserve"> </w:t>
      </w:r>
      <w:del w:id="48" w:author="Trainor, Neil" w:date="2020-08-26T07:56:00Z">
        <w:r w:rsidR="007F06D7" w:rsidDel="002B0522">
          <w:rPr>
            <w:spacing w:val="-1"/>
          </w:rPr>
          <w:delText>Vessel</w:delText>
        </w:r>
        <w:r w:rsidR="007F06D7" w:rsidDel="002B0522">
          <w:rPr>
            <w:spacing w:val="24"/>
          </w:rPr>
          <w:delText xml:space="preserve"> </w:delText>
        </w:r>
        <w:r w:rsidR="007F06D7" w:rsidDel="002B0522">
          <w:delText>Traffic</w:delText>
        </w:r>
        <w:r w:rsidR="007F06D7" w:rsidDel="002B0522">
          <w:rPr>
            <w:spacing w:val="16"/>
          </w:rPr>
          <w:delText xml:space="preserve"> </w:delText>
        </w:r>
        <w:r w:rsidR="007F06D7" w:rsidDel="002B0522">
          <w:rPr>
            <w:spacing w:val="-2"/>
          </w:rPr>
          <w:delText>Service</w:delText>
        </w:r>
      </w:del>
      <w:ins w:id="49" w:author="Trainor, Neil" w:date="2020-08-26T08:45:00Z">
        <w:r w:rsidR="000B2FBD">
          <w:rPr>
            <w:spacing w:val="-2"/>
          </w:rPr>
          <w:t xml:space="preserve"> a </w:t>
        </w:r>
      </w:ins>
      <w:ins w:id="50" w:author="Trainor, Neil" w:date="2020-08-26T07:56:00Z">
        <w:r w:rsidR="002B0522">
          <w:rPr>
            <w:spacing w:val="-1"/>
          </w:rPr>
          <w:t>VTS</w:t>
        </w:r>
      </w:ins>
      <w:r w:rsidR="007F06D7">
        <w:rPr>
          <w:spacing w:val="26"/>
        </w:rPr>
        <w:t xml:space="preserve"> </w:t>
      </w:r>
      <w:del w:id="51" w:author="Trainor, Neil" w:date="2020-08-26T07:56:00Z">
        <w:r w:rsidR="007F06D7" w:rsidDel="002B0522">
          <w:rPr>
            <w:spacing w:val="-1"/>
          </w:rPr>
          <w:delText>centres</w:delText>
        </w:r>
      </w:del>
      <w:ins w:id="52" w:author="Abercrombie, Kerrie" w:date="2020-08-19T17:26:00Z">
        <w:del w:id="53" w:author="Trainor, Neil" w:date="2020-08-26T07:56:00Z">
          <w:r w:rsidR="00402668" w:rsidDel="002B0522">
            <w:rPr>
              <w:spacing w:val="-1"/>
            </w:rPr>
            <w:delText xml:space="preserve"> </w:delText>
          </w:r>
        </w:del>
        <w:r w:rsidR="00402668">
          <w:rPr>
            <w:spacing w:val="-1"/>
          </w:rPr>
          <w:t>(</w:t>
        </w:r>
      </w:ins>
      <w:commentRangeStart w:id="54"/>
      <w:ins w:id="55" w:author="Abercrombie, Kerrie" w:date="2020-08-19T17:43:00Z">
        <w:r w:rsidR="00B95919">
          <w:rPr>
            <w:spacing w:val="-1"/>
          </w:rPr>
          <w:t>G1083</w:t>
        </w:r>
      </w:ins>
      <w:commentRangeEnd w:id="54"/>
      <w:r w:rsidR="002B0522">
        <w:rPr>
          <w:rStyle w:val="CommentReference"/>
          <w:rFonts w:asciiTheme="minorHAnsi" w:eastAsiaTheme="minorHAnsi" w:hAnsiTheme="minorHAnsi"/>
        </w:rPr>
        <w:commentReference w:id="54"/>
      </w:r>
      <w:ins w:id="56" w:author="Abercrombie, Kerrie" w:date="2020-08-19T17:43:00Z">
        <w:r w:rsidR="00B95919">
          <w:rPr>
            <w:spacing w:val="-1"/>
          </w:rPr>
          <w:t>)</w:t>
        </w:r>
      </w:ins>
      <w:del w:id="57" w:author="Abercrombie, Kerrie" w:date="2020-08-19T17:43:00Z">
        <w:r w:rsidR="007F06D7" w:rsidDel="00B821BE">
          <w:rPr>
            <w:spacing w:val="-1"/>
          </w:rPr>
          <w:delText>;</w:delText>
        </w:r>
      </w:del>
    </w:p>
    <w:p w14:paraId="6F0BCD97" w14:textId="07E79067" w:rsidR="00C45DC1" w:rsidRDefault="007F06D7" w:rsidP="002B0522">
      <w:pPr>
        <w:pStyle w:val="BodyText"/>
        <w:numPr>
          <w:ilvl w:val="0"/>
          <w:numId w:val="5"/>
        </w:numPr>
        <w:tabs>
          <w:tab w:val="left" w:pos="1836"/>
        </w:tabs>
        <w:spacing w:before="115"/>
      </w:pPr>
      <w:del w:id="58" w:author="Trainor, Neil" w:date="2020-08-18T17:29:00Z">
        <w:r w:rsidDel="0095799F">
          <w:rPr>
            <w:spacing w:val="-3"/>
          </w:rPr>
          <w:delText>the</w:delText>
        </w:r>
        <w:r w:rsidDel="0095799F">
          <w:rPr>
            <w:spacing w:val="25"/>
          </w:rPr>
          <w:delText xml:space="preserve"> </w:delText>
        </w:r>
      </w:del>
      <w:ins w:id="59" w:author="Trainor, Neil" w:date="2020-08-18T17:29:00Z">
        <w:r w:rsidR="0095799F">
          <w:rPr>
            <w:spacing w:val="-3"/>
          </w:rPr>
          <w:t>The</w:t>
        </w:r>
        <w:r w:rsidR="0095799F">
          <w:rPr>
            <w:spacing w:val="25"/>
          </w:rPr>
          <w:t xml:space="preserve"> </w:t>
        </w:r>
      </w:ins>
      <w:r>
        <w:rPr>
          <w:spacing w:val="-1"/>
        </w:rPr>
        <w:t>provision</w:t>
      </w:r>
      <w:r>
        <w:rPr>
          <w:spacing w:val="33"/>
        </w:rPr>
        <w:t xml:space="preserve"> </w:t>
      </w:r>
      <w:r>
        <w:rPr>
          <w:spacing w:val="2"/>
        </w:rPr>
        <w:t>of Local</w:t>
      </w:r>
      <w:r>
        <w:rPr>
          <w:spacing w:val="8"/>
        </w:rPr>
        <w:t xml:space="preserve"> </w:t>
      </w:r>
      <w:r>
        <w:rPr>
          <w:spacing w:val="-1"/>
        </w:rPr>
        <w:t>Port</w:t>
      </w:r>
      <w:r>
        <w:rPr>
          <w:spacing w:val="10"/>
        </w:rPr>
        <w:t xml:space="preserve"> </w:t>
      </w:r>
      <w:r>
        <w:rPr>
          <w:spacing w:val="-1"/>
        </w:rPr>
        <w:t>Services</w:t>
      </w:r>
      <w:r>
        <w:rPr>
          <w:spacing w:val="38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rPr>
          <w:spacing w:val="-1"/>
        </w:rPr>
        <w:t>than</w:t>
      </w:r>
      <w:r>
        <w:rPr>
          <w:spacing w:val="18"/>
        </w:rPr>
        <w:t xml:space="preserve"> </w:t>
      </w:r>
      <w:del w:id="60" w:author="Trainor, Neil" w:date="2020-08-26T08:00:00Z">
        <w:r w:rsidDel="002B0522">
          <w:rPr>
            <w:spacing w:val="-1"/>
          </w:rPr>
          <w:delText>Vessel</w:delText>
        </w:r>
        <w:r w:rsidDel="002B0522">
          <w:rPr>
            <w:spacing w:val="36"/>
          </w:rPr>
          <w:delText xml:space="preserve"> </w:delText>
        </w:r>
        <w:r w:rsidDel="002B0522">
          <w:delText>Traffic</w:delText>
        </w:r>
        <w:r w:rsidDel="002B0522">
          <w:rPr>
            <w:spacing w:val="2"/>
          </w:rPr>
          <w:delText xml:space="preserve"> </w:delText>
        </w:r>
        <w:r w:rsidDel="002B0522">
          <w:rPr>
            <w:spacing w:val="-1"/>
          </w:rPr>
          <w:delText>Services</w:delText>
        </w:r>
      </w:del>
      <w:ins w:id="61" w:author="Trainor, Neil" w:date="2020-08-26T08:00:00Z">
        <w:r w:rsidR="002B0522">
          <w:rPr>
            <w:spacing w:val="-1"/>
          </w:rPr>
          <w:t>VTS</w:t>
        </w:r>
      </w:ins>
      <w:ins w:id="62" w:author="Abercrombie, Kerrie" w:date="2020-08-19T17:43:00Z">
        <w:r w:rsidR="00B95919">
          <w:rPr>
            <w:spacing w:val="-1"/>
          </w:rPr>
          <w:t xml:space="preserve"> (G</w:t>
        </w:r>
        <w:r w:rsidR="00B821BE">
          <w:rPr>
            <w:spacing w:val="-1"/>
          </w:rPr>
          <w:t>1142)</w:t>
        </w:r>
      </w:ins>
      <w:del w:id="63" w:author="Abercrombie, Kerrie" w:date="2020-08-19T17:43:00Z">
        <w:r w:rsidDel="00B95919">
          <w:rPr>
            <w:spacing w:val="-1"/>
          </w:rPr>
          <w:delText>;</w:delText>
        </w:r>
        <w:r w:rsidDel="00B95919">
          <w:rPr>
            <w:spacing w:val="41"/>
          </w:rPr>
          <w:delText xml:space="preserve"> </w:delText>
        </w:r>
        <w:r w:rsidDel="00B95919">
          <w:rPr>
            <w:spacing w:val="-1"/>
          </w:rPr>
          <w:delText>and</w:delText>
        </w:r>
      </w:del>
    </w:p>
    <w:p w14:paraId="32DAFD49" w14:textId="77777777" w:rsidR="00C45DC1" w:rsidDel="0095799F" w:rsidRDefault="007F06D7" w:rsidP="002B0522">
      <w:pPr>
        <w:pStyle w:val="BodyText"/>
        <w:numPr>
          <w:ilvl w:val="0"/>
          <w:numId w:val="5"/>
        </w:numPr>
        <w:tabs>
          <w:tab w:val="left" w:pos="1836"/>
        </w:tabs>
        <w:spacing w:before="115"/>
        <w:rPr>
          <w:del w:id="64" w:author="Trainor, Neil" w:date="2020-08-18T17:29:00Z"/>
        </w:rPr>
      </w:pPr>
      <w:del w:id="65" w:author="Trainor, Neil" w:date="2020-08-18T17:29:00Z">
        <w:r w:rsidDel="0095799F">
          <w:rPr>
            <w:spacing w:val="-2"/>
          </w:rPr>
          <w:delText>risk</w:delText>
        </w:r>
        <w:r w:rsidDel="0095799F">
          <w:rPr>
            <w:spacing w:val="40"/>
          </w:rPr>
          <w:delText xml:space="preserve"> </w:delText>
        </w:r>
        <w:r w:rsidDel="0095799F">
          <w:rPr>
            <w:spacing w:val="-2"/>
          </w:rPr>
          <w:delText>management.</w:delText>
        </w:r>
      </w:del>
    </w:p>
    <w:p w14:paraId="1633B4DC" w14:textId="77777777" w:rsidR="00C45DC1" w:rsidRDefault="007F06D7">
      <w:pPr>
        <w:pStyle w:val="Heading2"/>
        <w:rPr>
          <w:b w:val="0"/>
          <w:bCs w:val="0"/>
        </w:rPr>
      </w:pPr>
      <w:r>
        <w:rPr>
          <w:spacing w:val="-1"/>
        </w:rPr>
        <w:t>NOTING:</w:t>
      </w:r>
    </w:p>
    <w:p w14:paraId="58AE1F82" w14:textId="77777777" w:rsidR="00C45DC1" w:rsidRDefault="00C45DC1">
      <w:pPr>
        <w:spacing w:before="11"/>
        <w:rPr>
          <w:rFonts w:ascii="Calibri" w:eastAsia="Calibri" w:hAnsi="Calibri" w:cs="Calibri"/>
          <w:b/>
          <w:bCs/>
          <w:sz w:val="19"/>
          <w:szCs w:val="19"/>
        </w:rPr>
      </w:pPr>
    </w:p>
    <w:p w14:paraId="2AFB91EC" w14:textId="77777777" w:rsidR="00C45DC1" w:rsidRDefault="007F06D7">
      <w:pPr>
        <w:pStyle w:val="BodyText"/>
        <w:numPr>
          <w:ilvl w:val="0"/>
          <w:numId w:val="2"/>
        </w:numPr>
        <w:tabs>
          <w:tab w:val="left" w:pos="1260"/>
        </w:tabs>
        <w:ind w:right="1091"/>
      </w:pPr>
      <w:r>
        <w:t>That</w:t>
      </w:r>
      <w:r>
        <w:rPr>
          <w:spacing w:val="24"/>
        </w:rPr>
        <w:t xml:space="preserve"> </w:t>
      </w:r>
      <w:r>
        <w:t>IALA</w:t>
      </w:r>
      <w:r>
        <w:rPr>
          <w:spacing w:val="4"/>
        </w:rPr>
        <w:t xml:space="preserve"> </w:t>
      </w:r>
      <w:r>
        <w:t>fosters</w:t>
      </w:r>
      <w:r>
        <w:rPr>
          <w:spacing w:val="25"/>
        </w:rPr>
        <w:t xml:space="preserve"> </w:t>
      </w:r>
      <w:r>
        <w:rPr>
          <w:spacing w:val="-3"/>
        </w:rPr>
        <w:t>the</w:t>
      </w:r>
      <w:r>
        <w:rPr>
          <w:spacing w:val="26"/>
        </w:rPr>
        <w:t xml:space="preserve"> </w:t>
      </w:r>
      <w:r>
        <w:t>safe,</w:t>
      </w:r>
      <w:r>
        <w:rPr>
          <w:spacing w:val="3"/>
        </w:rPr>
        <w:t xml:space="preserve"> </w:t>
      </w:r>
      <w:r>
        <w:t>economic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19"/>
        </w:rPr>
        <w:t xml:space="preserve"> </w:t>
      </w:r>
      <w:r>
        <w:t>efficient</w:t>
      </w:r>
      <w:r>
        <w:rPr>
          <w:spacing w:val="10"/>
        </w:rPr>
        <w:t xml:space="preserve"> </w:t>
      </w:r>
      <w:r>
        <w:rPr>
          <w:spacing w:val="-2"/>
        </w:rPr>
        <w:t>movement</w:t>
      </w:r>
      <w:r>
        <w:t xml:space="preserve"> </w:t>
      </w:r>
      <w:r>
        <w:rPr>
          <w:spacing w:val="2"/>
        </w:rPr>
        <w:t xml:space="preserve">of </w:t>
      </w:r>
      <w:r>
        <w:rPr>
          <w:spacing w:val="-1"/>
        </w:rPr>
        <w:t>vessels</w:t>
      </w:r>
      <w:r>
        <w:rPr>
          <w:spacing w:val="25"/>
        </w:rPr>
        <w:t xml:space="preserve"> </w:t>
      </w:r>
      <w:r>
        <w:rPr>
          <w:spacing w:val="-3"/>
        </w:rPr>
        <w:t>through</w:t>
      </w:r>
      <w:r>
        <w:t xml:space="preserve"> </w:t>
      </w:r>
      <w:r>
        <w:rPr>
          <w:spacing w:val="-3"/>
        </w:rPr>
        <w:t>improvement</w:t>
      </w:r>
      <w:r>
        <w:t xml:space="preserve"> </w:t>
      </w:r>
      <w:r>
        <w:rPr>
          <w:spacing w:val="-3"/>
        </w:rPr>
        <w:t>and</w:t>
      </w:r>
      <w:r>
        <w:rPr>
          <w:spacing w:val="79"/>
          <w:w w:val="102"/>
        </w:rPr>
        <w:t xml:space="preserve"> </w:t>
      </w:r>
      <w:r>
        <w:rPr>
          <w:spacing w:val="-1"/>
        </w:rPr>
        <w:t>harmonization</w:t>
      </w:r>
      <w:r>
        <w:rPr>
          <w:spacing w:val="2"/>
        </w:rPr>
        <w:t xml:space="preserve"> of</w:t>
      </w:r>
      <w:r>
        <w:rPr>
          <w:spacing w:val="4"/>
        </w:rPr>
        <w:t xml:space="preserve"> </w:t>
      </w:r>
      <w:r>
        <w:rPr>
          <w:spacing w:val="-3"/>
        </w:rPr>
        <w:t>marine</w:t>
      </w:r>
      <w:r>
        <w:rPr>
          <w:spacing w:val="42"/>
        </w:rPr>
        <w:t xml:space="preserve"> </w:t>
      </w:r>
      <w:r>
        <w:rPr>
          <w:spacing w:val="-1"/>
        </w:rPr>
        <w:t>aids</w:t>
      </w:r>
      <w:r>
        <w:rPr>
          <w:spacing w:val="27"/>
        </w:rPr>
        <w:t xml:space="preserve"> </w:t>
      </w:r>
      <w:r>
        <w:rPr>
          <w:spacing w:val="-1"/>
        </w:rPr>
        <w:t>to</w:t>
      </w:r>
      <w:r>
        <w:rPr>
          <w:spacing w:val="19"/>
        </w:rPr>
        <w:t xml:space="preserve"> </w:t>
      </w:r>
      <w:r>
        <w:rPr>
          <w:spacing w:val="-1"/>
        </w:rPr>
        <w:t>navigation,</w:t>
      </w:r>
      <w:r>
        <w:rPr>
          <w:spacing w:val="2"/>
        </w:rPr>
        <w:t xml:space="preserve"> </w:t>
      </w:r>
      <w:r>
        <w:rPr>
          <w:spacing w:val="-3"/>
        </w:rPr>
        <w:t>including</w:t>
      </w:r>
      <w:r>
        <w:t xml:space="preserve"> </w:t>
      </w:r>
      <w:r>
        <w:rPr>
          <w:spacing w:val="-1"/>
        </w:rPr>
        <w:t>Vessel</w:t>
      </w:r>
      <w:r w:rsidR="00D85441">
        <w:rPr>
          <w:spacing w:val="-1"/>
        </w:rPr>
        <w:t xml:space="preserve"> </w:t>
      </w:r>
      <w:r>
        <w:t>Traffic</w:t>
      </w:r>
      <w:r>
        <w:rPr>
          <w:spacing w:val="3"/>
        </w:rPr>
        <w:t xml:space="preserve"> </w:t>
      </w:r>
      <w:r>
        <w:rPr>
          <w:spacing w:val="-1"/>
        </w:rPr>
        <w:t>Services,</w:t>
      </w:r>
      <w:r>
        <w:rPr>
          <w:spacing w:val="34"/>
        </w:rPr>
        <w:t xml:space="preserve"> </w:t>
      </w:r>
      <w:r>
        <w:rPr>
          <w:spacing w:val="-1"/>
        </w:rPr>
        <w:t>world-wide.</w:t>
      </w:r>
    </w:p>
    <w:p w14:paraId="1019E075" w14:textId="77777777" w:rsidR="00C45DC1" w:rsidRDefault="007F06D7">
      <w:pPr>
        <w:pStyle w:val="BodyText"/>
        <w:numPr>
          <w:ilvl w:val="0"/>
          <w:numId w:val="2"/>
        </w:numPr>
        <w:tabs>
          <w:tab w:val="left" w:pos="1260"/>
        </w:tabs>
        <w:spacing w:before="135"/>
        <w:ind w:right="1636"/>
      </w:pPr>
      <w:r>
        <w:rPr>
          <w:spacing w:val="-2"/>
        </w:rPr>
        <w:t>The</w:t>
      </w:r>
      <w:r>
        <w:rPr>
          <w:spacing w:val="24"/>
        </w:rPr>
        <w:t xml:space="preserve"> </w:t>
      </w:r>
      <w:r>
        <w:rPr>
          <w:spacing w:val="-1"/>
        </w:rPr>
        <w:t>International</w:t>
      </w:r>
      <w:r>
        <w:rPr>
          <w:spacing w:val="35"/>
        </w:rPr>
        <w:t xml:space="preserve"> </w:t>
      </w:r>
      <w:r>
        <w:rPr>
          <w:spacing w:val="-1"/>
        </w:rPr>
        <w:t>Convention</w:t>
      </w:r>
      <w:r>
        <w:rPr>
          <w:spacing w:val="31"/>
        </w:rPr>
        <w:t xml:space="preserve"> </w:t>
      </w:r>
      <w:r>
        <w:rPr>
          <w:spacing w:val="3"/>
        </w:rPr>
        <w:t>for</w:t>
      </w:r>
      <w:r>
        <w:rPr>
          <w:spacing w:val="5"/>
        </w:rPr>
        <w:t xml:space="preserve"> </w:t>
      </w:r>
      <w:r>
        <w:rPr>
          <w:spacing w:val="-3"/>
        </w:rPr>
        <w:t>the</w:t>
      </w:r>
      <w:r>
        <w:rPr>
          <w:spacing w:val="24"/>
        </w:rPr>
        <w:t xml:space="preserve"> </w:t>
      </w:r>
      <w:r>
        <w:t>Safety</w:t>
      </w:r>
      <w:r>
        <w:rPr>
          <w:spacing w:val="7"/>
        </w:rPr>
        <w:t xml:space="preserve"> </w:t>
      </w:r>
      <w:r>
        <w:rPr>
          <w:spacing w:val="2"/>
        </w:rPr>
        <w:t xml:space="preserve">of </w:t>
      </w:r>
      <w:r>
        <w:rPr>
          <w:spacing w:val="1"/>
        </w:rPr>
        <w:t>Life</w:t>
      </w:r>
      <w:r>
        <w:rPr>
          <w:spacing w:val="9"/>
        </w:rPr>
        <w:t xml:space="preserve"> </w:t>
      </w:r>
      <w:r>
        <w:rPr>
          <w:spacing w:val="1"/>
        </w:rPr>
        <w:t>at</w:t>
      </w:r>
      <w:r>
        <w:rPr>
          <w:spacing w:val="9"/>
        </w:rPr>
        <w:t xml:space="preserve"> </w:t>
      </w:r>
      <w:r>
        <w:rPr>
          <w:spacing w:val="-1"/>
        </w:rPr>
        <w:t>Sea</w:t>
      </w:r>
      <w:r>
        <w:rPr>
          <w:spacing w:val="29"/>
        </w:rPr>
        <w:t xml:space="preserve"> </w:t>
      </w:r>
      <w:r>
        <w:rPr>
          <w:spacing w:val="-2"/>
        </w:rPr>
        <w:t>(SOLAS)</w:t>
      </w:r>
      <w:r>
        <w:rPr>
          <w:spacing w:val="32"/>
        </w:rPr>
        <w:t xml:space="preserve"> </w:t>
      </w:r>
      <w:r>
        <w:rPr>
          <w:spacing w:val="-2"/>
        </w:rPr>
        <w:t>1974,</w:t>
      </w:r>
      <w:r>
        <w:rPr>
          <w:spacing w:val="30"/>
        </w:rPr>
        <w:t xml:space="preserve"> </w:t>
      </w:r>
      <w:r>
        <w:rPr>
          <w:spacing w:val="-1"/>
        </w:rPr>
        <w:t>Chapter</w:t>
      </w:r>
      <w:r>
        <w:rPr>
          <w:spacing w:val="33"/>
        </w:rPr>
        <w:t xml:space="preserve"> </w:t>
      </w:r>
      <w:r>
        <w:t>V</w:t>
      </w:r>
      <w:r>
        <w:rPr>
          <w:spacing w:val="6"/>
        </w:rPr>
        <w:t xml:space="preserve"> </w:t>
      </w:r>
      <w:r>
        <w:rPr>
          <w:spacing w:val="-1"/>
        </w:rPr>
        <w:t>(Safety</w:t>
      </w:r>
      <w:r>
        <w:rPr>
          <w:spacing w:val="20"/>
        </w:rPr>
        <w:t xml:space="preserve"> </w:t>
      </w:r>
      <w:r>
        <w:rPr>
          <w:spacing w:val="2"/>
        </w:rPr>
        <w:t>of</w:t>
      </w:r>
      <w:r>
        <w:rPr>
          <w:spacing w:val="71"/>
          <w:w w:val="102"/>
        </w:rPr>
        <w:t xml:space="preserve"> </w:t>
      </w:r>
      <w:r>
        <w:rPr>
          <w:spacing w:val="-1"/>
        </w:rPr>
        <w:t>Navigation),</w:t>
      </w:r>
      <w:r>
        <w:rPr>
          <w:spacing w:val="33"/>
        </w:rPr>
        <w:t xml:space="preserve"> </w:t>
      </w:r>
      <w:r>
        <w:rPr>
          <w:spacing w:val="-1"/>
        </w:rPr>
        <w:t>Regulation</w:t>
      </w:r>
      <w:r>
        <w:rPr>
          <w:spacing w:val="34"/>
        </w:rPr>
        <w:t xml:space="preserve"> </w:t>
      </w:r>
      <w:r>
        <w:rPr>
          <w:spacing w:val="-1"/>
        </w:rPr>
        <w:t>12</w:t>
      </w:r>
      <w:r>
        <w:rPr>
          <w:spacing w:val="24"/>
        </w:rPr>
        <w:t xml:space="preserve"> </w:t>
      </w:r>
      <w:r>
        <w:rPr>
          <w:spacing w:val="-2"/>
        </w:rPr>
        <w:t>provides</w:t>
      </w:r>
      <w:r>
        <w:rPr>
          <w:spacing w:val="40"/>
        </w:rPr>
        <w:t xml:space="preserve"> </w:t>
      </w:r>
      <w:r>
        <w:rPr>
          <w:spacing w:val="3"/>
        </w:rPr>
        <w:t>for</w:t>
      </w:r>
      <w:r>
        <w:rPr>
          <w:spacing w:val="7"/>
        </w:rPr>
        <w:t xml:space="preserve"> </w:t>
      </w:r>
      <w:r>
        <w:rPr>
          <w:spacing w:val="-1"/>
        </w:rPr>
        <w:t>Vessel</w:t>
      </w:r>
      <w:r>
        <w:rPr>
          <w:spacing w:val="38"/>
        </w:rPr>
        <w:t xml:space="preserve"> </w:t>
      </w:r>
      <w:r>
        <w:t>Traffic</w:t>
      </w:r>
      <w:r>
        <w:rPr>
          <w:spacing w:val="2"/>
        </w:rPr>
        <w:t xml:space="preserve"> </w:t>
      </w:r>
      <w:r>
        <w:rPr>
          <w:spacing w:val="-1"/>
        </w:rPr>
        <w:t>Services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t>states,</w:t>
      </w:r>
      <w:r>
        <w:rPr>
          <w:spacing w:val="18"/>
        </w:rPr>
        <w:t xml:space="preserve"> </w:t>
      </w:r>
      <w:r>
        <w:rPr>
          <w:spacing w:val="-1"/>
        </w:rPr>
        <w:t>inter-alia,</w:t>
      </w:r>
      <w:r>
        <w:rPr>
          <w:spacing w:val="33"/>
        </w:rPr>
        <w:t xml:space="preserve"> </w:t>
      </w:r>
      <w:r>
        <w:rPr>
          <w:spacing w:val="-1"/>
        </w:rPr>
        <w:t>that:</w:t>
      </w:r>
    </w:p>
    <w:p w14:paraId="4BC49430" w14:textId="77777777" w:rsidR="00C45DC1" w:rsidRDefault="007F06D7">
      <w:pPr>
        <w:pStyle w:val="BodyText"/>
        <w:numPr>
          <w:ilvl w:val="1"/>
          <w:numId w:val="2"/>
        </w:numPr>
        <w:tabs>
          <w:tab w:val="left" w:pos="1836"/>
        </w:tabs>
        <w:spacing w:before="123" w:line="243" w:lineRule="auto"/>
        <w:ind w:right="1162"/>
      </w:pPr>
      <w:r>
        <w:rPr>
          <w:spacing w:val="-1"/>
        </w:rPr>
        <w:t>Vessel</w:t>
      </w:r>
      <w:r>
        <w:rPr>
          <w:spacing w:val="22"/>
        </w:rPr>
        <w:t xml:space="preserve"> </w:t>
      </w:r>
      <w:r>
        <w:t>Traffic</w:t>
      </w:r>
      <w:r>
        <w:rPr>
          <w:spacing w:val="17"/>
        </w:rPr>
        <w:t xml:space="preserve"> </w:t>
      </w:r>
      <w:r>
        <w:rPr>
          <w:spacing w:val="-1"/>
        </w:rPr>
        <w:t>Services</w:t>
      </w:r>
      <w:r>
        <w:rPr>
          <w:spacing w:val="25"/>
        </w:rPr>
        <w:t xml:space="preserve"> </w:t>
      </w:r>
      <w:r>
        <w:rPr>
          <w:spacing w:val="-3"/>
        </w:rPr>
        <w:t>(VTS)</w:t>
      </w:r>
      <w:r>
        <w:rPr>
          <w:spacing w:val="34"/>
        </w:rPr>
        <w:t xml:space="preserve"> </w:t>
      </w:r>
      <w:r>
        <w:rPr>
          <w:spacing w:val="-2"/>
        </w:rPr>
        <w:t>contribute</w:t>
      </w:r>
      <w:r>
        <w:t xml:space="preserve"> </w:t>
      </w:r>
      <w:r>
        <w:rPr>
          <w:spacing w:val="-1"/>
        </w:rPr>
        <w:t>to</w:t>
      </w:r>
      <w:r>
        <w:rPr>
          <w:spacing w:val="18"/>
        </w:rPr>
        <w:t xml:space="preserve"> </w:t>
      </w:r>
      <w:r>
        <w:t>safety</w:t>
      </w:r>
      <w:r>
        <w:rPr>
          <w:spacing w:val="8"/>
        </w:rPr>
        <w:t xml:space="preserve"> </w:t>
      </w:r>
      <w:r>
        <w:rPr>
          <w:spacing w:val="2"/>
        </w:rPr>
        <w:t>of</w:t>
      </w:r>
      <w:r>
        <w:rPr>
          <w:spacing w:val="3"/>
        </w:rPr>
        <w:t xml:space="preserve"> </w:t>
      </w:r>
      <w:r>
        <w:t>life</w:t>
      </w:r>
      <w:r>
        <w:rPr>
          <w:spacing w:val="27"/>
        </w:rPr>
        <w:t xml:space="preserve"> </w:t>
      </w:r>
      <w:r>
        <w:rPr>
          <w:spacing w:val="1"/>
        </w:rPr>
        <w:t>at</w:t>
      </w:r>
      <w:r>
        <w:rPr>
          <w:spacing w:val="10"/>
        </w:rPr>
        <w:t xml:space="preserve"> </w:t>
      </w:r>
      <w:r>
        <w:t>sea,</w:t>
      </w:r>
      <w:r>
        <w:rPr>
          <w:spacing w:val="3"/>
        </w:rPr>
        <w:t xml:space="preserve"> </w:t>
      </w:r>
      <w:r>
        <w:t>safety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19"/>
        </w:rPr>
        <w:t xml:space="preserve"> </w:t>
      </w:r>
      <w:r>
        <w:t>efficiency</w:t>
      </w:r>
      <w:r>
        <w:rPr>
          <w:spacing w:val="8"/>
        </w:rPr>
        <w:t xml:space="preserve"> </w:t>
      </w:r>
      <w:r>
        <w:rPr>
          <w:spacing w:val="2"/>
        </w:rPr>
        <w:t>of</w:t>
      </w:r>
      <w:r>
        <w:rPr>
          <w:spacing w:val="51"/>
          <w:w w:val="102"/>
        </w:rPr>
        <w:t xml:space="preserve"> </w:t>
      </w:r>
      <w:r>
        <w:rPr>
          <w:spacing w:val="-1"/>
        </w:rPr>
        <w:t>navigation</w:t>
      </w:r>
      <w:r>
        <w:rPr>
          <w:spacing w:val="32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t>protection</w:t>
      </w:r>
      <w:r>
        <w:rPr>
          <w:spacing w:val="32"/>
        </w:rPr>
        <w:t xml:space="preserve"> </w:t>
      </w:r>
      <w:r>
        <w:rPr>
          <w:spacing w:val="2"/>
        </w:rPr>
        <w:t>of</w:t>
      </w:r>
      <w:r>
        <w:rPr>
          <w:spacing w:val="3"/>
        </w:rPr>
        <w:t xml:space="preserve"> </w:t>
      </w:r>
      <w:r>
        <w:rPr>
          <w:spacing w:val="-3"/>
        </w:rPr>
        <w:t>the</w:t>
      </w:r>
      <w:r>
        <w:rPr>
          <w:spacing w:val="25"/>
        </w:rPr>
        <w:t xml:space="preserve"> </w:t>
      </w:r>
      <w:r>
        <w:rPr>
          <w:spacing w:val="-3"/>
        </w:rPr>
        <w:t>marine</w:t>
      </w:r>
      <w:r>
        <w:rPr>
          <w:spacing w:val="39"/>
        </w:rPr>
        <w:t xml:space="preserve"> </w:t>
      </w:r>
      <w:r>
        <w:rPr>
          <w:spacing w:val="-3"/>
        </w:rPr>
        <w:t>environment,</w:t>
      </w:r>
      <w:r>
        <w:t xml:space="preserve"> </w:t>
      </w:r>
      <w:r>
        <w:rPr>
          <w:spacing w:val="-1"/>
        </w:rPr>
        <w:t>adjacent</w:t>
      </w:r>
      <w:r>
        <w:rPr>
          <w:spacing w:val="37"/>
        </w:rPr>
        <w:t xml:space="preserve"> </w:t>
      </w:r>
      <w:r>
        <w:rPr>
          <w:spacing w:val="-1"/>
        </w:rPr>
        <w:t>shore</w:t>
      </w:r>
      <w:r>
        <w:rPr>
          <w:spacing w:val="26"/>
        </w:rPr>
        <w:t xml:space="preserve"> </w:t>
      </w:r>
      <w:r>
        <w:t>areas,</w:t>
      </w:r>
      <w:r>
        <w:rPr>
          <w:spacing w:val="16"/>
        </w:rPr>
        <w:t xml:space="preserve"> </w:t>
      </w:r>
      <w:r>
        <w:t>work</w:t>
      </w:r>
      <w:r>
        <w:rPr>
          <w:spacing w:val="7"/>
        </w:rPr>
        <w:t xml:space="preserve"> </w:t>
      </w:r>
      <w:r>
        <w:rPr>
          <w:spacing w:val="-1"/>
        </w:rPr>
        <w:t>sites</w:t>
      </w:r>
      <w:r>
        <w:rPr>
          <w:spacing w:val="24"/>
        </w:rPr>
        <w:t xml:space="preserve"> </w:t>
      </w:r>
      <w:r>
        <w:rPr>
          <w:spacing w:val="-3"/>
        </w:rPr>
        <w:t>and</w:t>
      </w:r>
      <w:r>
        <w:rPr>
          <w:spacing w:val="69"/>
          <w:w w:val="102"/>
        </w:rPr>
        <w:t xml:space="preserve"> </w:t>
      </w:r>
      <w:r>
        <w:t>offshore</w:t>
      </w:r>
      <w:r>
        <w:rPr>
          <w:spacing w:val="16"/>
        </w:rPr>
        <w:t xml:space="preserve"> </w:t>
      </w:r>
      <w:r>
        <w:rPr>
          <w:spacing w:val="-1"/>
        </w:rPr>
        <w:t>installations</w:t>
      </w:r>
      <w:r>
        <w:rPr>
          <w:spacing w:val="45"/>
        </w:rPr>
        <w:t xml:space="preserve"> </w:t>
      </w:r>
      <w:r>
        <w:rPr>
          <w:spacing w:val="1"/>
        </w:rPr>
        <w:t>from</w:t>
      </w:r>
      <w:r>
        <w:rPr>
          <w:spacing w:val="10"/>
        </w:rPr>
        <w:t xml:space="preserve"> </w:t>
      </w:r>
      <w:r>
        <w:rPr>
          <w:spacing w:val="-2"/>
        </w:rPr>
        <w:t>possible</w:t>
      </w:r>
      <w:r>
        <w:rPr>
          <w:spacing w:val="47"/>
        </w:rPr>
        <w:t xml:space="preserve"> </w:t>
      </w:r>
      <w:r>
        <w:rPr>
          <w:spacing w:val="-2"/>
        </w:rPr>
        <w:t>adverse</w:t>
      </w:r>
      <w:r>
        <w:rPr>
          <w:spacing w:val="47"/>
        </w:rPr>
        <w:t xml:space="preserve"> </w:t>
      </w:r>
      <w:r>
        <w:rPr>
          <w:spacing w:val="1"/>
        </w:rPr>
        <w:t>effects</w:t>
      </w:r>
      <w:r>
        <w:rPr>
          <w:spacing w:val="14"/>
        </w:rPr>
        <w:t xml:space="preserve"> </w:t>
      </w:r>
      <w:r>
        <w:rPr>
          <w:spacing w:val="1"/>
        </w:rPr>
        <w:t>of</w:t>
      </w:r>
      <w:r>
        <w:rPr>
          <w:spacing w:val="7"/>
        </w:rPr>
        <w:t xml:space="preserve"> </w:t>
      </w:r>
      <w:r>
        <w:rPr>
          <w:spacing w:val="-2"/>
        </w:rPr>
        <w:t>maritime</w:t>
      </w:r>
      <w:r>
        <w:t xml:space="preserve"> traffic.</w:t>
      </w:r>
    </w:p>
    <w:p w14:paraId="4F75CB4E" w14:textId="77777777" w:rsidR="00C45DC1" w:rsidRDefault="007F06D7">
      <w:pPr>
        <w:pStyle w:val="BodyText"/>
        <w:numPr>
          <w:ilvl w:val="1"/>
          <w:numId w:val="2"/>
        </w:numPr>
        <w:tabs>
          <w:tab w:val="left" w:pos="1836"/>
        </w:tabs>
        <w:spacing w:before="131"/>
        <w:ind w:left="1835" w:right="919" w:hanging="575"/>
      </w:pPr>
      <w:r>
        <w:rPr>
          <w:spacing w:val="-1"/>
        </w:rPr>
        <w:t>Contracting</w:t>
      </w:r>
      <w:r>
        <w:rPr>
          <w:spacing w:val="33"/>
        </w:rPr>
        <w:t xml:space="preserve"> </w:t>
      </w:r>
      <w:r>
        <w:rPr>
          <w:spacing w:val="-3"/>
        </w:rPr>
        <w:t>Governments</w:t>
      </w:r>
      <w:r>
        <w:t xml:space="preserve"> </w:t>
      </w:r>
      <w:r>
        <w:rPr>
          <w:spacing w:val="-3"/>
        </w:rPr>
        <w:t>undertake</w:t>
      </w:r>
      <w:r>
        <w:t xml:space="preserve"> </w:t>
      </w:r>
      <w:r>
        <w:rPr>
          <w:spacing w:val="-1"/>
        </w:rPr>
        <w:t>to</w:t>
      </w:r>
      <w:r>
        <w:rPr>
          <w:spacing w:val="18"/>
        </w:rPr>
        <w:t xml:space="preserve"> </w:t>
      </w:r>
      <w:r>
        <w:rPr>
          <w:spacing w:val="-2"/>
        </w:rPr>
        <w:t>arrange</w:t>
      </w:r>
      <w:r>
        <w:rPr>
          <w:spacing w:val="41"/>
        </w:rPr>
        <w:t xml:space="preserve"> </w:t>
      </w:r>
      <w:r>
        <w:rPr>
          <w:spacing w:val="3"/>
        </w:rPr>
        <w:t>for</w:t>
      </w:r>
      <w:r>
        <w:rPr>
          <w:spacing w:val="7"/>
        </w:rPr>
        <w:t xml:space="preserve"> </w:t>
      </w:r>
      <w:r>
        <w:rPr>
          <w:spacing w:val="-3"/>
        </w:rPr>
        <w:t>the</w:t>
      </w:r>
      <w:r>
        <w:rPr>
          <w:spacing w:val="28"/>
        </w:rPr>
        <w:t xml:space="preserve"> </w:t>
      </w:r>
      <w:r>
        <w:rPr>
          <w:spacing w:val="-2"/>
        </w:rPr>
        <w:t>establishment</w:t>
      </w:r>
      <w:r>
        <w:t xml:space="preserve"> </w:t>
      </w:r>
      <w:r>
        <w:rPr>
          <w:spacing w:val="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Vessel</w:t>
      </w:r>
      <w:r>
        <w:rPr>
          <w:spacing w:val="24"/>
        </w:rPr>
        <w:t xml:space="preserve"> </w:t>
      </w:r>
      <w:r>
        <w:t>Traffic</w:t>
      </w:r>
      <w:r>
        <w:rPr>
          <w:spacing w:val="17"/>
        </w:rPr>
        <w:t xml:space="preserve"> </w:t>
      </w:r>
      <w:r>
        <w:rPr>
          <w:spacing w:val="-1"/>
        </w:rPr>
        <w:t>Services</w:t>
      </w:r>
      <w:r>
        <w:rPr>
          <w:spacing w:val="71"/>
          <w:w w:val="102"/>
        </w:rPr>
        <w:t xml:space="preserve"> </w:t>
      </w:r>
      <w:r>
        <w:rPr>
          <w:spacing w:val="-2"/>
        </w:rPr>
        <w:t>where,</w:t>
      </w:r>
      <w:r>
        <w:rPr>
          <w:spacing w:val="29"/>
        </w:rPr>
        <w:t xml:space="preserve"> </w:t>
      </w:r>
      <w:r>
        <w:rPr>
          <w:spacing w:val="-1"/>
        </w:rPr>
        <w:t>in</w:t>
      </w:r>
      <w:r>
        <w:rPr>
          <w:spacing w:val="16"/>
        </w:rPr>
        <w:t xml:space="preserve"> </w:t>
      </w:r>
      <w:r>
        <w:rPr>
          <w:spacing w:val="-2"/>
        </w:rPr>
        <w:t>their</w:t>
      </w:r>
      <w:r>
        <w:rPr>
          <w:spacing w:val="33"/>
        </w:rPr>
        <w:t xml:space="preserve"> </w:t>
      </w:r>
      <w:r>
        <w:rPr>
          <w:spacing w:val="-2"/>
        </w:rPr>
        <w:t>opinion,</w:t>
      </w:r>
      <w:r>
        <w:rPr>
          <w:spacing w:val="29"/>
        </w:rPr>
        <w:t xml:space="preserve"> </w:t>
      </w:r>
      <w:r>
        <w:rPr>
          <w:spacing w:val="-3"/>
        </w:rPr>
        <w:t>the</w:t>
      </w:r>
      <w:r>
        <w:rPr>
          <w:spacing w:val="23"/>
        </w:rPr>
        <w:t xml:space="preserve"> </w:t>
      </w:r>
      <w:r>
        <w:rPr>
          <w:spacing w:val="-2"/>
        </w:rPr>
        <w:t>volume</w:t>
      </w:r>
      <w:r>
        <w:rPr>
          <w:spacing w:val="37"/>
        </w:rPr>
        <w:t xml:space="preserve"> </w:t>
      </w:r>
      <w:r>
        <w:rPr>
          <w:spacing w:val="2"/>
        </w:rPr>
        <w:t>of</w:t>
      </w:r>
      <w:r>
        <w:rPr>
          <w:spacing w:val="1"/>
        </w:rPr>
        <w:t xml:space="preserve"> </w:t>
      </w:r>
      <w:r>
        <w:t>traffic</w:t>
      </w:r>
      <w:r>
        <w:rPr>
          <w:spacing w:val="14"/>
        </w:rPr>
        <w:t xml:space="preserve"> </w:t>
      </w:r>
      <w:r>
        <w:rPr>
          <w:spacing w:val="2"/>
        </w:rPr>
        <w:t>or</w:t>
      </w:r>
      <w:r>
        <w:rPr>
          <w:spacing w:val="4"/>
        </w:rPr>
        <w:t xml:space="preserve"> </w:t>
      </w:r>
      <w:r>
        <w:rPr>
          <w:spacing w:val="-3"/>
        </w:rPr>
        <w:t>the</w:t>
      </w:r>
      <w:r>
        <w:rPr>
          <w:spacing w:val="24"/>
        </w:rPr>
        <w:t xml:space="preserve"> </w:t>
      </w:r>
      <w:r>
        <w:rPr>
          <w:spacing w:val="-3"/>
        </w:rPr>
        <w:t>degree</w:t>
      </w:r>
      <w:r>
        <w:rPr>
          <w:spacing w:val="36"/>
        </w:rPr>
        <w:t xml:space="preserve"> </w:t>
      </w:r>
      <w:r>
        <w:rPr>
          <w:spacing w:val="2"/>
        </w:rPr>
        <w:t>of</w:t>
      </w:r>
      <w:r>
        <w:rPr>
          <w:spacing w:val="1"/>
        </w:rPr>
        <w:t xml:space="preserve"> </w:t>
      </w:r>
      <w:r>
        <w:rPr>
          <w:spacing w:val="-2"/>
        </w:rPr>
        <w:t>risk</w:t>
      </w:r>
      <w:r>
        <w:rPr>
          <w:spacing w:val="34"/>
        </w:rPr>
        <w:t xml:space="preserve"> </w:t>
      </w:r>
      <w:r>
        <w:rPr>
          <w:spacing w:val="-2"/>
        </w:rPr>
        <w:t>justifies</w:t>
      </w:r>
      <w:r>
        <w:rPr>
          <w:spacing w:val="22"/>
        </w:rPr>
        <w:t xml:space="preserve"> </w:t>
      </w:r>
      <w:r>
        <w:rPr>
          <w:spacing w:val="-1"/>
        </w:rPr>
        <w:t>such</w:t>
      </w:r>
      <w:r>
        <w:rPr>
          <w:spacing w:val="31"/>
        </w:rPr>
        <w:t xml:space="preserve"> </w:t>
      </w:r>
      <w:r>
        <w:rPr>
          <w:spacing w:val="-1"/>
        </w:rPr>
        <w:t>services.</w:t>
      </w:r>
    </w:p>
    <w:p w14:paraId="75054F51" w14:textId="77777777" w:rsidR="00C45DC1" w:rsidRDefault="007F06D7">
      <w:pPr>
        <w:pStyle w:val="BodyText"/>
        <w:numPr>
          <w:ilvl w:val="1"/>
          <w:numId w:val="2"/>
        </w:numPr>
        <w:tabs>
          <w:tab w:val="left" w:pos="1836"/>
        </w:tabs>
        <w:spacing w:before="123" w:line="243" w:lineRule="auto"/>
        <w:ind w:right="1072"/>
        <w:jc w:val="both"/>
      </w:pPr>
      <w:r>
        <w:rPr>
          <w:spacing w:val="-1"/>
        </w:rPr>
        <w:t>Contracting</w:t>
      </w:r>
      <w:r>
        <w:rPr>
          <w:spacing w:val="31"/>
        </w:rPr>
        <w:t xml:space="preserve"> </w:t>
      </w:r>
      <w:r>
        <w:rPr>
          <w:spacing w:val="-3"/>
        </w:rPr>
        <w:t>Governments</w:t>
      </w:r>
      <w:r>
        <w:rPr>
          <w:spacing w:val="5"/>
        </w:rPr>
        <w:t xml:space="preserve"> </w:t>
      </w:r>
      <w:r>
        <w:rPr>
          <w:spacing w:val="-3"/>
        </w:rPr>
        <w:t>planning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3"/>
        </w:rPr>
        <w:t>implementing</w:t>
      </w:r>
      <w:r>
        <w:rPr>
          <w:spacing w:val="28"/>
        </w:rPr>
        <w:t xml:space="preserve"> </w:t>
      </w:r>
      <w:r>
        <w:rPr>
          <w:spacing w:val="-1"/>
        </w:rPr>
        <w:t>Vessel</w:t>
      </w:r>
      <w:r>
        <w:rPr>
          <w:spacing w:val="22"/>
        </w:rPr>
        <w:t xml:space="preserve"> </w:t>
      </w:r>
      <w:r>
        <w:t>Traffic</w:t>
      </w:r>
      <w:r>
        <w:rPr>
          <w:spacing w:val="16"/>
        </w:rPr>
        <w:t xml:space="preserve"> </w:t>
      </w:r>
      <w:r>
        <w:rPr>
          <w:spacing w:val="-1"/>
        </w:rPr>
        <w:t>Services</w:t>
      </w:r>
      <w:r>
        <w:rPr>
          <w:spacing w:val="24"/>
        </w:rPr>
        <w:t xml:space="preserve"> </w:t>
      </w:r>
      <w:r>
        <w:rPr>
          <w:spacing w:val="-2"/>
        </w:rPr>
        <w:t>shall,</w:t>
      </w:r>
      <w:r>
        <w:rPr>
          <w:spacing w:val="31"/>
        </w:rPr>
        <w:t xml:space="preserve"> </w:t>
      </w:r>
      <w:r>
        <w:rPr>
          <w:spacing w:val="-2"/>
        </w:rPr>
        <w:t>wherever</w:t>
      </w:r>
      <w:r>
        <w:rPr>
          <w:spacing w:val="75"/>
          <w:w w:val="102"/>
        </w:rPr>
        <w:t xml:space="preserve"> </w:t>
      </w:r>
      <w:r>
        <w:rPr>
          <w:spacing w:val="-2"/>
        </w:rPr>
        <w:t>possible,</w:t>
      </w:r>
      <w:r>
        <w:rPr>
          <w:spacing w:val="44"/>
        </w:rPr>
        <w:t xml:space="preserve"> </w:t>
      </w:r>
      <w:r>
        <w:rPr>
          <w:spacing w:val="1"/>
        </w:rPr>
        <w:t>follow</w:t>
      </w:r>
      <w:r>
        <w:rPr>
          <w:spacing w:val="-3"/>
        </w:rPr>
        <w:t xml:space="preserve"> the</w:t>
      </w:r>
      <w:r>
        <w:rPr>
          <w:spacing w:val="24"/>
        </w:rPr>
        <w:t xml:space="preserve"> </w:t>
      </w:r>
      <w:r>
        <w:rPr>
          <w:spacing w:val="-3"/>
        </w:rPr>
        <w:t>guidelines</w:t>
      </w:r>
      <w:r>
        <w:rPr>
          <w:spacing w:val="18"/>
        </w:rPr>
        <w:t xml:space="preserve"> </w:t>
      </w:r>
      <w:r>
        <w:rPr>
          <w:spacing w:val="-2"/>
        </w:rPr>
        <w:t>developed</w:t>
      </w:r>
      <w:r>
        <w:rPr>
          <w:spacing w:val="31"/>
        </w:rPr>
        <w:t xml:space="preserve"> </w:t>
      </w:r>
      <w:r>
        <w:rPr>
          <w:spacing w:val="-3"/>
        </w:rPr>
        <w:t>by</w:t>
      </w:r>
      <w:r>
        <w:rPr>
          <w:spacing w:val="21"/>
        </w:rPr>
        <w:t xml:space="preserve"> </w:t>
      </w:r>
      <w:r>
        <w:rPr>
          <w:spacing w:val="-3"/>
        </w:rPr>
        <w:t>the</w:t>
      </w:r>
      <w:r>
        <w:rPr>
          <w:spacing w:val="24"/>
        </w:rPr>
        <w:t xml:space="preserve"> </w:t>
      </w:r>
      <w:r>
        <w:rPr>
          <w:spacing w:val="-1"/>
        </w:rPr>
        <w:t>Organization</w:t>
      </w:r>
      <w:r>
        <w:rPr>
          <w:spacing w:val="45"/>
        </w:rPr>
        <w:t xml:space="preserve"> </w:t>
      </w:r>
      <w:r>
        <w:rPr>
          <w:spacing w:val="-2"/>
        </w:rPr>
        <w:t>(IMO</w:t>
      </w:r>
      <w:r>
        <w:rPr>
          <w:spacing w:val="24"/>
        </w:rPr>
        <w:t xml:space="preserve"> </w:t>
      </w:r>
      <w:r>
        <w:t>Resolution</w:t>
      </w:r>
      <w:r>
        <w:rPr>
          <w:spacing w:val="31"/>
        </w:rPr>
        <w:t xml:space="preserve"> </w:t>
      </w:r>
      <w:r>
        <w:rPr>
          <w:spacing w:val="-2"/>
        </w:rPr>
        <w:t>A.857(20)</w:t>
      </w:r>
      <w:r>
        <w:rPr>
          <w:spacing w:val="45"/>
        </w:rPr>
        <w:t xml:space="preserve"> </w:t>
      </w:r>
      <w:r>
        <w:rPr>
          <w:spacing w:val="2"/>
        </w:rPr>
        <w:t>on</w:t>
      </w:r>
      <w:r>
        <w:rPr>
          <w:spacing w:val="61"/>
          <w:w w:val="102"/>
        </w:rPr>
        <w:t xml:space="preserve"> </w:t>
      </w:r>
      <w:proofErr w:type="gramStart"/>
      <w:r>
        <w:rPr>
          <w:spacing w:val="-3"/>
        </w:rPr>
        <w:t>Guidelines</w:t>
      </w:r>
      <w:r>
        <w:t xml:space="preserve"> </w:t>
      </w:r>
      <w:r>
        <w:rPr>
          <w:spacing w:val="29"/>
        </w:rPr>
        <w:t xml:space="preserve"> </w:t>
      </w:r>
      <w:r>
        <w:rPr>
          <w:spacing w:val="3"/>
        </w:rPr>
        <w:t>for</w:t>
      </w:r>
      <w:proofErr w:type="gramEnd"/>
      <w:r>
        <w:rPr>
          <w:spacing w:val="-5"/>
        </w:rPr>
        <w:t xml:space="preserve"> </w:t>
      </w:r>
      <w:r>
        <w:rPr>
          <w:spacing w:val="-1"/>
        </w:rPr>
        <w:t>Vessel</w:t>
      </w:r>
      <w:r>
        <w:rPr>
          <w:spacing w:val="44"/>
        </w:rPr>
        <w:t xml:space="preserve"> </w:t>
      </w:r>
      <w:r>
        <w:t>Traffic</w:t>
      </w:r>
      <w:r>
        <w:rPr>
          <w:spacing w:val="5"/>
        </w:rPr>
        <w:t xml:space="preserve"> </w:t>
      </w:r>
      <w:r>
        <w:rPr>
          <w:spacing w:val="-2"/>
        </w:rPr>
        <w:t>Services).</w:t>
      </w:r>
    </w:p>
    <w:p w14:paraId="67C0CA6A" w14:textId="77777777" w:rsidR="00C45DC1" w:rsidRDefault="007F06D7">
      <w:pPr>
        <w:pStyle w:val="BodyText"/>
        <w:numPr>
          <w:ilvl w:val="0"/>
          <w:numId w:val="2"/>
        </w:numPr>
        <w:tabs>
          <w:tab w:val="left" w:pos="1260"/>
        </w:tabs>
        <w:spacing w:before="131"/>
      </w:pPr>
      <w:r>
        <w:t>IMO</w:t>
      </w:r>
      <w:r>
        <w:rPr>
          <w:spacing w:val="27"/>
        </w:rPr>
        <w:t xml:space="preserve"> </w:t>
      </w:r>
      <w:r>
        <w:t>Resolution</w:t>
      </w:r>
      <w:r>
        <w:rPr>
          <w:spacing w:val="20"/>
        </w:rPr>
        <w:t xml:space="preserve"> </w:t>
      </w:r>
      <w:r>
        <w:rPr>
          <w:spacing w:val="-2"/>
        </w:rPr>
        <w:t>A.857(20)</w:t>
      </w:r>
      <w:r>
        <w:t xml:space="preserve"> </w:t>
      </w:r>
      <w:r>
        <w:rPr>
          <w:spacing w:val="2"/>
        </w:rPr>
        <w:t xml:space="preserve"> on</w:t>
      </w:r>
      <w:r>
        <w:rPr>
          <w:spacing w:val="5"/>
        </w:rPr>
        <w:t xml:space="preserve"> </w:t>
      </w:r>
      <w:r>
        <w:rPr>
          <w:spacing w:val="-3"/>
        </w:rPr>
        <w:t>Guidelines</w:t>
      </w:r>
      <w:r>
        <w:t xml:space="preserve"> </w:t>
      </w:r>
      <w:r>
        <w:rPr>
          <w:spacing w:val="22"/>
        </w:rPr>
        <w:t xml:space="preserve"> </w:t>
      </w:r>
      <w:r>
        <w:rPr>
          <w:spacing w:val="3"/>
        </w:rPr>
        <w:t>for</w:t>
      </w:r>
      <w:r>
        <w:rPr>
          <w:spacing w:val="8"/>
        </w:rPr>
        <w:t xml:space="preserve"> </w:t>
      </w:r>
      <w:r>
        <w:rPr>
          <w:spacing w:val="-1"/>
        </w:rPr>
        <w:t>Vessel</w:t>
      </w:r>
      <w:r>
        <w:rPr>
          <w:spacing w:val="24"/>
        </w:rPr>
        <w:t xml:space="preserve"> </w:t>
      </w:r>
      <w:r>
        <w:t>Traffic</w:t>
      </w:r>
      <w:r>
        <w:rPr>
          <w:spacing w:val="17"/>
        </w:rPr>
        <w:t xml:space="preserve"> </w:t>
      </w:r>
      <w:r>
        <w:rPr>
          <w:spacing w:val="-1"/>
        </w:rPr>
        <w:t>Services</w:t>
      </w:r>
      <w:r>
        <w:rPr>
          <w:spacing w:val="27"/>
        </w:rPr>
        <w:t xml:space="preserve"> </w:t>
      </w:r>
      <w:r>
        <w:rPr>
          <w:spacing w:val="-1"/>
        </w:rPr>
        <w:t>recognizes</w:t>
      </w:r>
      <w:r>
        <w:rPr>
          <w:spacing w:val="40"/>
        </w:rPr>
        <w:t xml:space="preserve"> </w:t>
      </w:r>
      <w:r>
        <w:rPr>
          <w:spacing w:val="-1"/>
        </w:rPr>
        <w:t>that:</w:t>
      </w:r>
    </w:p>
    <w:p w14:paraId="6A22253D" w14:textId="77777777" w:rsidR="00C45DC1" w:rsidRDefault="007F06D7">
      <w:pPr>
        <w:pStyle w:val="BodyText"/>
        <w:numPr>
          <w:ilvl w:val="0"/>
          <w:numId w:val="1"/>
        </w:numPr>
        <w:tabs>
          <w:tab w:val="left" w:pos="1836"/>
        </w:tabs>
        <w:spacing w:before="115" w:line="243" w:lineRule="auto"/>
        <w:ind w:right="919"/>
      </w:pPr>
      <w:r>
        <w:rPr>
          <w:spacing w:val="-2"/>
        </w:rPr>
        <w:t>The</w:t>
      </w:r>
      <w:r>
        <w:rPr>
          <w:spacing w:val="27"/>
        </w:rPr>
        <w:t xml:space="preserve"> </w:t>
      </w:r>
      <w:r>
        <w:t>safety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t>efficiency</w:t>
      </w:r>
      <w:r>
        <w:rPr>
          <w:spacing w:val="24"/>
        </w:rPr>
        <w:t xml:space="preserve"> </w:t>
      </w:r>
      <w:r>
        <w:rPr>
          <w:spacing w:val="2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maritime</w:t>
      </w:r>
      <w:r>
        <w:rPr>
          <w:spacing w:val="42"/>
        </w:rPr>
        <w:t xml:space="preserve"> </w:t>
      </w:r>
      <w:r>
        <w:t>traffic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3"/>
        </w:rPr>
        <w:t>the</w:t>
      </w:r>
      <w:r>
        <w:rPr>
          <w:spacing w:val="27"/>
        </w:rPr>
        <w:t xml:space="preserve"> </w:t>
      </w:r>
      <w:r>
        <w:t>protection</w:t>
      </w:r>
      <w:r>
        <w:rPr>
          <w:spacing w:val="34"/>
        </w:rPr>
        <w:t xml:space="preserve"> </w:t>
      </w:r>
      <w:r>
        <w:rPr>
          <w:spacing w:val="2"/>
        </w:rPr>
        <w:t>of</w:t>
      </w:r>
      <w:r>
        <w:rPr>
          <w:spacing w:val="4"/>
        </w:rPr>
        <w:t xml:space="preserve"> </w:t>
      </w:r>
      <w:r>
        <w:rPr>
          <w:spacing w:val="-3"/>
        </w:rPr>
        <w:t>the</w:t>
      </w:r>
      <w:r>
        <w:rPr>
          <w:spacing w:val="27"/>
        </w:rPr>
        <w:t xml:space="preserve"> </w:t>
      </w:r>
      <w:r>
        <w:rPr>
          <w:spacing w:val="-3"/>
        </w:rPr>
        <w:t>marine</w:t>
      </w:r>
      <w:r>
        <w:rPr>
          <w:spacing w:val="41"/>
        </w:rPr>
        <w:t xml:space="preserve"> </w:t>
      </w:r>
      <w:r>
        <w:rPr>
          <w:spacing w:val="-3"/>
        </w:rPr>
        <w:t>environment</w:t>
      </w:r>
      <w:r>
        <w:rPr>
          <w:spacing w:val="39"/>
          <w:w w:val="102"/>
        </w:rPr>
        <w:t xml:space="preserve"> </w:t>
      </w:r>
      <w:r>
        <w:rPr>
          <w:spacing w:val="-1"/>
        </w:rPr>
        <w:t>would</w:t>
      </w:r>
      <w:r>
        <w:rPr>
          <w:spacing w:val="18"/>
        </w:rPr>
        <w:t xml:space="preserve"> </w:t>
      </w:r>
      <w:r>
        <w:rPr>
          <w:spacing w:val="-3"/>
        </w:rPr>
        <w:t>be</w:t>
      </w:r>
      <w:r>
        <w:rPr>
          <w:spacing w:val="27"/>
        </w:rPr>
        <w:t xml:space="preserve"> </w:t>
      </w:r>
      <w:r>
        <w:rPr>
          <w:spacing w:val="-2"/>
        </w:rPr>
        <w:t>improved</w:t>
      </w:r>
      <w:r>
        <w:t xml:space="preserve"> </w:t>
      </w:r>
      <w:r>
        <w:rPr>
          <w:spacing w:val="-1"/>
        </w:rPr>
        <w:t>if</w:t>
      </w:r>
      <w:r>
        <w:rPr>
          <w:spacing w:val="17"/>
        </w:rPr>
        <w:t xml:space="preserve"> </w:t>
      </w:r>
      <w:r>
        <w:rPr>
          <w:spacing w:val="-1"/>
        </w:rPr>
        <w:t>Vessel</w:t>
      </w:r>
      <w:r>
        <w:rPr>
          <w:spacing w:val="23"/>
        </w:rPr>
        <w:t xml:space="preserve"> </w:t>
      </w:r>
      <w:r>
        <w:t>Traffic</w:t>
      </w:r>
      <w:r>
        <w:rPr>
          <w:spacing w:val="16"/>
        </w:rPr>
        <w:t xml:space="preserve"> </w:t>
      </w:r>
      <w:r>
        <w:rPr>
          <w:spacing w:val="-1"/>
        </w:rPr>
        <w:t>Services</w:t>
      </w:r>
      <w:r>
        <w:rPr>
          <w:spacing w:val="25"/>
        </w:rPr>
        <w:t xml:space="preserve"> </w:t>
      </w:r>
      <w:r>
        <w:rPr>
          <w:spacing w:val="-1"/>
        </w:rPr>
        <w:t>were</w:t>
      </w:r>
      <w:r>
        <w:rPr>
          <w:spacing w:val="26"/>
        </w:rPr>
        <w:t xml:space="preserve"> </w:t>
      </w:r>
      <w:r>
        <w:rPr>
          <w:spacing w:val="-2"/>
        </w:rPr>
        <w:t>established</w:t>
      </w:r>
      <w:r>
        <w:t xml:space="preserve"> </w:t>
      </w:r>
      <w:r>
        <w:rPr>
          <w:spacing w:val="-1"/>
        </w:rPr>
        <w:t>and</w:t>
      </w:r>
      <w:r>
        <w:rPr>
          <w:spacing w:val="19"/>
        </w:rPr>
        <w:t xml:space="preserve"> </w:t>
      </w:r>
      <w:r>
        <w:rPr>
          <w:spacing w:val="-1"/>
        </w:rPr>
        <w:t>operated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19"/>
        </w:rPr>
        <w:t xml:space="preserve"> </w:t>
      </w:r>
      <w:r>
        <w:t>accordance</w:t>
      </w:r>
      <w:r>
        <w:rPr>
          <w:spacing w:val="11"/>
        </w:rPr>
        <w:t xml:space="preserve"> </w:t>
      </w:r>
      <w:r>
        <w:rPr>
          <w:spacing w:val="-1"/>
        </w:rPr>
        <w:t>with</w:t>
      </w:r>
      <w:r>
        <w:rPr>
          <w:spacing w:val="63"/>
          <w:w w:val="102"/>
        </w:rPr>
        <w:t xml:space="preserve"> </w:t>
      </w:r>
      <w:r>
        <w:rPr>
          <w:spacing w:val="-2"/>
        </w:rPr>
        <w:t>internationally</w:t>
      </w:r>
      <w:r>
        <w:rPr>
          <w:spacing w:val="21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3"/>
        </w:rPr>
        <w:t>guidelines.</w:t>
      </w:r>
    </w:p>
    <w:p w14:paraId="3AFB821B" w14:textId="77777777" w:rsidR="00C45DC1" w:rsidRDefault="007F06D7">
      <w:pPr>
        <w:pStyle w:val="BodyText"/>
        <w:numPr>
          <w:ilvl w:val="0"/>
          <w:numId w:val="1"/>
        </w:numPr>
        <w:tabs>
          <w:tab w:val="left" w:pos="1836"/>
        </w:tabs>
        <w:spacing w:before="119"/>
        <w:ind w:left="1835" w:right="919" w:hanging="575"/>
      </w:pPr>
      <w:r>
        <w:rPr>
          <w:spacing w:val="-2"/>
        </w:rPr>
        <w:t>The</w:t>
      </w:r>
      <w:r>
        <w:rPr>
          <w:spacing w:val="25"/>
        </w:rPr>
        <w:t xml:space="preserve"> </w:t>
      </w:r>
      <w:r>
        <w:rPr>
          <w:spacing w:val="-3"/>
        </w:rPr>
        <w:t>use</w:t>
      </w:r>
      <w:r>
        <w:rPr>
          <w:spacing w:val="25"/>
        </w:rPr>
        <w:t xml:space="preserve"> </w:t>
      </w:r>
      <w:r>
        <w:rPr>
          <w:spacing w:val="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differing</w:t>
      </w:r>
      <w:r>
        <w:rPr>
          <w:spacing w:val="31"/>
        </w:rPr>
        <w:t xml:space="preserve"> </w:t>
      </w:r>
      <w:r>
        <w:rPr>
          <w:spacing w:val="-1"/>
        </w:rPr>
        <w:t>Vessel</w:t>
      </w:r>
      <w:r>
        <w:rPr>
          <w:spacing w:val="36"/>
        </w:rPr>
        <w:t xml:space="preserve"> </w:t>
      </w:r>
      <w:r>
        <w:t>Traffic</w:t>
      </w:r>
      <w:r>
        <w:rPr>
          <w:spacing w:val="1"/>
        </w:rPr>
        <w:t xml:space="preserve"> </w:t>
      </w:r>
      <w:r>
        <w:rPr>
          <w:spacing w:val="-2"/>
        </w:rPr>
        <w:t>Service</w:t>
      </w:r>
      <w:r>
        <w:rPr>
          <w:spacing w:val="39"/>
        </w:rPr>
        <w:t xml:space="preserve"> </w:t>
      </w:r>
      <w:r>
        <w:rPr>
          <w:spacing w:val="-1"/>
        </w:rPr>
        <w:t>operations</w:t>
      </w:r>
      <w:r>
        <w:rPr>
          <w:spacing w:val="24"/>
        </w:rPr>
        <w:t xml:space="preserve"> </w:t>
      </w:r>
      <w:r>
        <w:rPr>
          <w:spacing w:val="-1"/>
        </w:rPr>
        <w:t>may</w:t>
      </w:r>
      <w:r>
        <w:rPr>
          <w:spacing w:val="22"/>
        </w:rPr>
        <w:t xml:space="preserve"> </w:t>
      </w:r>
      <w:r>
        <w:t>cause</w:t>
      </w:r>
      <w:r>
        <w:rPr>
          <w:spacing w:val="11"/>
        </w:rPr>
        <w:t xml:space="preserve"> </w:t>
      </w:r>
      <w:r>
        <w:t>confusion</w:t>
      </w:r>
      <w:r>
        <w:rPr>
          <w:spacing w:val="32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rPr>
          <w:spacing w:val="-1"/>
        </w:rPr>
        <w:t>masters</w:t>
      </w:r>
      <w:r>
        <w:rPr>
          <w:spacing w:val="24"/>
        </w:rPr>
        <w:t xml:space="preserve"> </w:t>
      </w:r>
      <w:r>
        <w:rPr>
          <w:spacing w:val="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vessels</w:t>
      </w:r>
      <w:r>
        <w:rPr>
          <w:spacing w:val="73"/>
          <w:w w:val="102"/>
        </w:rPr>
        <w:t xml:space="preserve"> </w:t>
      </w:r>
      <w:r>
        <w:rPr>
          <w:spacing w:val="-2"/>
        </w:rPr>
        <w:t>moving</w:t>
      </w:r>
      <w:r>
        <w:rPr>
          <w:spacing w:val="32"/>
        </w:rPr>
        <w:t xml:space="preserve"> </w:t>
      </w:r>
      <w:r>
        <w:rPr>
          <w:spacing w:val="1"/>
        </w:rPr>
        <w:t>from</w:t>
      </w:r>
      <w:r>
        <w:rPr>
          <w:spacing w:val="21"/>
        </w:rPr>
        <w:t xml:space="preserve"> </w:t>
      </w:r>
      <w:r>
        <w:rPr>
          <w:spacing w:val="-1"/>
        </w:rPr>
        <w:t>one</w:t>
      </w:r>
      <w:r>
        <w:rPr>
          <w:spacing w:val="12"/>
        </w:rPr>
        <w:t xml:space="preserve"> </w:t>
      </w:r>
      <w:r>
        <w:rPr>
          <w:spacing w:val="-1"/>
        </w:rPr>
        <w:t>Vessel</w:t>
      </w:r>
      <w:r>
        <w:rPr>
          <w:spacing w:val="22"/>
        </w:rPr>
        <w:t xml:space="preserve"> </w:t>
      </w:r>
      <w:r>
        <w:t>Traffic</w:t>
      </w:r>
      <w:r>
        <w:rPr>
          <w:spacing w:val="17"/>
        </w:rPr>
        <w:t xml:space="preserve"> </w:t>
      </w:r>
      <w:r>
        <w:rPr>
          <w:spacing w:val="-2"/>
        </w:rPr>
        <w:t>Service</w:t>
      </w:r>
      <w:r>
        <w:rPr>
          <w:spacing w:val="27"/>
        </w:rPr>
        <w:t xml:space="preserve"> </w:t>
      </w:r>
      <w:r>
        <w:t>area</w:t>
      </w:r>
      <w:r>
        <w:rPr>
          <w:spacing w:val="17"/>
        </w:rPr>
        <w:t xml:space="preserve"> </w:t>
      </w:r>
      <w:r>
        <w:rPr>
          <w:spacing w:val="-1"/>
        </w:rPr>
        <w:t>to</w:t>
      </w:r>
      <w:r>
        <w:rPr>
          <w:spacing w:val="18"/>
        </w:rPr>
        <w:t xml:space="preserve"> </w:t>
      </w:r>
      <w:r>
        <w:rPr>
          <w:spacing w:val="-1"/>
        </w:rPr>
        <w:t>another.</w:t>
      </w:r>
    </w:p>
    <w:p w14:paraId="5DBB23B1" w14:textId="77777777" w:rsidR="00C45DC1" w:rsidRDefault="00C45DC1">
      <w:pPr>
        <w:sectPr w:rsidR="00C45DC1">
          <w:pgSz w:w="11910" w:h="16840"/>
          <w:pgMar w:top="1120" w:right="0" w:bottom="1460" w:left="780" w:header="0" w:footer="1269" w:gutter="0"/>
          <w:cols w:space="720"/>
        </w:sectPr>
      </w:pPr>
    </w:p>
    <w:p w14:paraId="6F552DFE" w14:textId="77777777" w:rsidR="00C45DC1" w:rsidRDefault="007F06D7">
      <w:pPr>
        <w:pStyle w:val="BodyText"/>
        <w:numPr>
          <w:ilvl w:val="0"/>
          <w:numId w:val="2"/>
        </w:numPr>
        <w:tabs>
          <w:tab w:val="left" w:pos="1260"/>
        </w:tabs>
        <w:spacing w:line="251" w:lineRule="exact"/>
      </w:pPr>
      <w:r>
        <w:rPr>
          <w:spacing w:val="-2"/>
        </w:rPr>
        <w:lastRenderedPageBreak/>
        <w:t>The</w:t>
      </w:r>
      <w:r>
        <w:rPr>
          <w:spacing w:val="24"/>
        </w:rPr>
        <w:t xml:space="preserve"> </w:t>
      </w:r>
      <w:r>
        <w:rPr>
          <w:spacing w:val="-1"/>
        </w:rPr>
        <w:t>level</w:t>
      </w:r>
      <w:r>
        <w:rPr>
          <w:spacing w:val="20"/>
        </w:rPr>
        <w:t xml:space="preserve"> </w:t>
      </w:r>
      <w:r>
        <w:rPr>
          <w:spacing w:val="2"/>
        </w:rPr>
        <w:t xml:space="preserve">of </w:t>
      </w:r>
      <w:r>
        <w:t>safety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t>efficiency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18"/>
        </w:rPr>
        <w:t xml:space="preserve"> </w:t>
      </w:r>
      <w:r>
        <w:rPr>
          <w:spacing w:val="-3"/>
        </w:rPr>
        <w:t>the</w:t>
      </w:r>
      <w:r>
        <w:rPr>
          <w:spacing w:val="24"/>
        </w:rPr>
        <w:t xml:space="preserve"> </w:t>
      </w:r>
      <w:r>
        <w:rPr>
          <w:spacing w:val="-2"/>
        </w:rPr>
        <w:t>movement</w:t>
      </w:r>
      <w:r>
        <w:rPr>
          <w:spacing w:val="36"/>
        </w:rPr>
        <w:t xml:space="preserve"> </w:t>
      </w:r>
      <w:r>
        <w:rPr>
          <w:spacing w:val="2"/>
        </w:rPr>
        <w:t>of</w:t>
      </w:r>
      <w:r>
        <w:rPr>
          <w:spacing w:val="16"/>
        </w:rPr>
        <w:t xml:space="preserve"> </w:t>
      </w:r>
      <w:r>
        <w:rPr>
          <w:spacing w:val="-2"/>
        </w:rPr>
        <w:t>maritime</w:t>
      </w:r>
      <w:r>
        <w:rPr>
          <w:spacing w:val="38"/>
        </w:rPr>
        <w:t xml:space="preserve"> </w:t>
      </w:r>
      <w:r>
        <w:t>traffic</w:t>
      </w:r>
      <w:r>
        <w:rPr>
          <w:spacing w:val="15"/>
        </w:rPr>
        <w:t xml:space="preserve"> </w:t>
      </w:r>
      <w:r>
        <w:rPr>
          <w:spacing w:val="-2"/>
        </w:rPr>
        <w:t>within</w:t>
      </w:r>
      <w:r>
        <w:rPr>
          <w:spacing w:val="31"/>
        </w:rPr>
        <w:t xml:space="preserve"> </w:t>
      </w:r>
      <w:r>
        <w:rPr>
          <w:spacing w:val="1"/>
        </w:rPr>
        <w:t>an</w:t>
      </w:r>
      <w:r>
        <w:rPr>
          <w:spacing w:val="3"/>
        </w:rPr>
        <w:t xml:space="preserve"> </w:t>
      </w:r>
      <w:r>
        <w:t>area</w:t>
      </w:r>
      <w:r>
        <w:rPr>
          <w:spacing w:val="29"/>
        </w:rPr>
        <w:t xml:space="preserve"> </w:t>
      </w:r>
      <w:r>
        <w:t>covered</w:t>
      </w:r>
      <w:r>
        <w:rPr>
          <w:spacing w:val="17"/>
        </w:rPr>
        <w:t xml:space="preserve"> </w:t>
      </w:r>
      <w:r>
        <w:rPr>
          <w:spacing w:val="-3"/>
        </w:rPr>
        <w:t>by</w:t>
      </w:r>
      <w:r>
        <w:rPr>
          <w:spacing w:val="21"/>
        </w:rPr>
        <w:t xml:space="preserve"> </w:t>
      </w:r>
      <w:r>
        <w:t>a</w:t>
      </w:r>
    </w:p>
    <w:p w14:paraId="31D24A4F" w14:textId="77777777" w:rsidR="00C45DC1" w:rsidRDefault="007F06D7">
      <w:pPr>
        <w:pStyle w:val="BodyText"/>
        <w:spacing w:line="247" w:lineRule="auto"/>
        <w:ind w:right="919" w:firstLine="0"/>
      </w:pPr>
      <w:r>
        <w:rPr>
          <w:spacing w:val="-1"/>
        </w:rPr>
        <w:t>Vessel</w:t>
      </w:r>
      <w:r>
        <w:rPr>
          <w:spacing w:val="21"/>
        </w:rPr>
        <w:t xml:space="preserve"> </w:t>
      </w:r>
      <w:r>
        <w:t>Traffic</w:t>
      </w:r>
      <w:r>
        <w:rPr>
          <w:spacing w:val="16"/>
        </w:rPr>
        <w:t xml:space="preserve"> </w:t>
      </w:r>
      <w:r>
        <w:rPr>
          <w:spacing w:val="-2"/>
        </w:rPr>
        <w:t>Service</w:t>
      </w:r>
      <w:r>
        <w:rPr>
          <w:spacing w:val="25"/>
        </w:rPr>
        <w:t xml:space="preserve"> </w:t>
      </w:r>
      <w:r>
        <w:rPr>
          <w:spacing w:val="-1"/>
        </w:rPr>
        <w:t>would</w:t>
      </w:r>
      <w:r>
        <w:rPr>
          <w:spacing w:val="18"/>
        </w:rPr>
        <w:t xml:space="preserve"> </w:t>
      </w:r>
      <w:r>
        <w:rPr>
          <w:spacing w:val="-3"/>
        </w:rPr>
        <w:t>be</w:t>
      </w:r>
      <w:r>
        <w:rPr>
          <w:spacing w:val="25"/>
        </w:rPr>
        <w:t xml:space="preserve"> </w:t>
      </w:r>
      <w:r>
        <w:rPr>
          <w:spacing w:val="-2"/>
        </w:rPr>
        <w:t>enhanced</w:t>
      </w:r>
      <w:r>
        <w:rPr>
          <w:spacing w:val="46"/>
        </w:rPr>
        <w:t xml:space="preserve"> </w:t>
      </w:r>
      <w:r>
        <w:rPr>
          <w:spacing w:val="-3"/>
        </w:rPr>
        <w:t>by</w:t>
      </w:r>
      <w:r>
        <w:rPr>
          <w:spacing w:val="21"/>
        </w:rPr>
        <w:t xml:space="preserve"> </w:t>
      </w:r>
      <w:r>
        <w:rPr>
          <w:spacing w:val="-4"/>
        </w:rPr>
        <w:t>ensuring</w:t>
      </w:r>
      <w:r>
        <w:rPr>
          <w:spacing w:val="46"/>
        </w:rPr>
        <w:t xml:space="preserve"> </w:t>
      </w:r>
      <w:r>
        <w:rPr>
          <w:spacing w:val="-1"/>
        </w:rPr>
        <w:t>that</w:t>
      </w:r>
      <w:r>
        <w:rPr>
          <w:spacing w:val="24"/>
        </w:rPr>
        <w:t xml:space="preserve"> </w:t>
      </w:r>
      <w:r>
        <w:rPr>
          <w:spacing w:val="-1"/>
        </w:rPr>
        <w:t>Vessel</w:t>
      </w:r>
      <w:r>
        <w:rPr>
          <w:spacing w:val="36"/>
        </w:rPr>
        <w:t xml:space="preserve"> </w:t>
      </w:r>
      <w:r>
        <w:t>Traffic</w:t>
      </w:r>
      <w:r>
        <w:rPr>
          <w:spacing w:val="1"/>
        </w:rPr>
        <w:t xml:space="preserve"> </w:t>
      </w:r>
      <w:r>
        <w:rPr>
          <w:spacing w:val="-1"/>
        </w:rPr>
        <w:t>Services</w:t>
      </w:r>
      <w:r>
        <w:rPr>
          <w:spacing w:val="38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rPr>
          <w:spacing w:val="-3"/>
        </w:rPr>
        <w:t>implemented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85"/>
          <w:w w:val="102"/>
        </w:rPr>
        <w:t xml:space="preserve"> </w:t>
      </w:r>
      <w:r>
        <w:t>a</w:t>
      </w:r>
      <w:r>
        <w:rPr>
          <w:spacing w:val="15"/>
        </w:rPr>
        <w:t xml:space="preserve"> </w:t>
      </w:r>
      <w:proofErr w:type="spellStart"/>
      <w:r>
        <w:rPr>
          <w:spacing w:val="-2"/>
        </w:rPr>
        <w:t>standardised</w:t>
      </w:r>
      <w:proofErr w:type="spellEnd"/>
      <w:r>
        <w:rPr>
          <w:spacing w:val="46"/>
        </w:rPr>
        <w:t xml:space="preserve"> </w:t>
      </w:r>
      <w:r>
        <w:t>way</w:t>
      </w:r>
      <w:r>
        <w:rPr>
          <w:spacing w:val="22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rPr>
          <w:spacing w:val="-3"/>
        </w:rPr>
        <w:t>ensure</w:t>
      </w:r>
      <w:r>
        <w:rPr>
          <w:spacing w:val="39"/>
        </w:rPr>
        <w:t xml:space="preserve"> </w:t>
      </w:r>
      <w:r>
        <w:rPr>
          <w:spacing w:val="-3"/>
        </w:rPr>
        <w:t>the</w:t>
      </w:r>
      <w:r>
        <w:rPr>
          <w:spacing w:val="25"/>
        </w:rPr>
        <w:t xml:space="preserve"> </w:t>
      </w:r>
      <w:r>
        <w:rPr>
          <w:spacing w:val="-2"/>
        </w:rPr>
        <w:t>delivery</w:t>
      </w:r>
      <w:r>
        <w:rPr>
          <w:spacing w:val="36"/>
        </w:rPr>
        <w:t xml:space="preserve"> </w:t>
      </w:r>
      <w:r>
        <w:rPr>
          <w:spacing w:val="2"/>
        </w:rPr>
        <w:t>of</w:t>
      </w:r>
      <w:r>
        <w:rPr>
          <w:spacing w:val="17"/>
        </w:rPr>
        <w:t xml:space="preserve"> </w:t>
      </w:r>
      <w:proofErr w:type="spellStart"/>
      <w:r>
        <w:rPr>
          <w:spacing w:val="-2"/>
        </w:rPr>
        <w:t>harmonised</w:t>
      </w:r>
      <w:proofErr w:type="spellEnd"/>
      <w:r>
        <w:rPr>
          <w:spacing w:val="46"/>
        </w:rPr>
        <w:t xml:space="preserve"> </w:t>
      </w:r>
      <w:r>
        <w:rPr>
          <w:spacing w:val="-1"/>
        </w:rPr>
        <w:t>operations.</w:t>
      </w:r>
    </w:p>
    <w:p w14:paraId="6B7974DD" w14:textId="29817728" w:rsidR="00C45DC1" w:rsidRDefault="007F06D7">
      <w:pPr>
        <w:pStyle w:val="BodyText"/>
        <w:spacing w:before="132"/>
        <w:ind w:left="695" w:firstLine="0"/>
      </w:pPr>
      <w:r>
        <w:rPr>
          <w:b/>
        </w:rPr>
        <w:t>CONSIDERING</w:t>
      </w:r>
      <w:r>
        <w:rPr>
          <w:b/>
          <w:spacing w:val="20"/>
        </w:rPr>
        <w:t xml:space="preserve"> </w:t>
      </w:r>
      <w:r>
        <w:rPr>
          <w:spacing w:val="-3"/>
        </w:rPr>
        <w:t>the</w:t>
      </w:r>
      <w:r>
        <w:rPr>
          <w:spacing w:val="29"/>
        </w:rPr>
        <w:t xml:space="preserve"> </w:t>
      </w:r>
      <w:r>
        <w:rPr>
          <w:spacing w:val="-1"/>
        </w:rPr>
        <w:t>proposals</w:t>
      </w:r>
      <w:r>
        <w:rPr>
          <w:spacing w:val="42"/>
        </w:rPr>
        <w:t xml:space="preserve"> </w:t>
      </w:r>
      <w:r>
        <w:rPr>
          <w:spacing w:val="1"/>
        </w:rPr>
        <w:t>of</w:t>
      </w:r>
      <w:r>
        <w:rPr>
          <w:spacing w:val="6"/>
        </w:rPr>
        <w:t xml:space="preserve"> </w:t>
      </w:r>
      <w:r>
        <w:rPr>
          <w:spacing w:val="-3"/>
        </w:rPr>
        <w:t>the</w:t>
      </w:r>
      <w:r>
        <w:rPr>
          <w:spacing w:val="29"/>
        </w:rPr>
        <w:t xml:space="preserve"> </w:t>
      </w:r>
      <w:del w:id="66" w:author="Trainor, Neil" w:date="2020-08-26T08:00:00Z">
        <w:r w:rsidDel="00531D18">
          <w:rPr>
            <w:spacing w:val="-1"/>
          </w:rPr>
          <w:delText>Vessel</w:delText>
        </w:r>
        <w:r w:rsidDel="00531D18">
          <w:rPr>
            <w:spacing w:val="40"/>
          </w:rPr>
          <w:delText xml:space="preserve"> </w:delText>
        </w:r>
        <w:r w:rsidDel="00531D18">
          <w:delText>Traffic</w:delText>
        </w:r>
        <w:r w:rsidDel="00531D18">
          <w:rPr>
            <w:spacing w:val="4"/>
          </w:rPr>
          <w:delText xml:space="preserve"> </w:delText>
        </w:r>
        <w:r w:rsidDel="00531D18">
          <w:rPr>
            <w:spacing w:val="-1"/>
          </w:rPr>
          <w:delText>Services</w:delText>
        </w:r>
      </w:del>
      <w:ins w:id="67" w:author="Trainor, Neil" w:date="2020-08-26T08:00:00Z">
        <w:r w:rsidR="00531D18">
          <w:rPr>
            <w:spacing w:val="-1"/>
          </w:rPr>
          <w:t>VTS</w:t>
        </w:r>
      </w:ins>
      <w:r>
        <w:rPr>
          <w:spacing w:val="28"/>
        </w:rPr>
        <w:t xml:space="preserve"> </w:t>
      </w:r>
      <w:r>
        <w:rPr>
          <w:spacing w:val="-1"/>
        </w:rPr>
        <w:t>Committee.</w:t>
      </w:r>
    </w:p>
    <w:p w14:paraId="2D853D05" w14:textId="77777777" w:rsidR="00C45DC1" w:rsidRDefault="00C45DC1">
      <w:pPr>
        <w:spacing w:before="3"/>
        <w:rPr>
          <w:rFonts w:ascii="Calibri" w:eastAsia="Calibri" w:hAnsi="Calibri" w:cs="Calibri"/>
          <w:sz w:val="20"/>
          <w:szCs w:val="20"/>
        </w:rPr>
      </w:pPr>
    </w:p>
    <w:p w14:paraId="6B82B0AC" w14:textId="717FD418" w:rsidR="00C45DC1" w:rsidRDefault="007F06D7">
      <w:pPr>
        <w:pStyle w:val="BodyText"/>
        <w:ind w:left="695" w:firstLine="0"/>
      </w:pPr>
      <w:r>
        <w:rPr>
          <w:b/>
          <w:spacing w:val="-1"/>
        </w:rPr>
        <w:t>ADOPTS</w:t>
      </w:r>
      <w:r>
        <w:rPr>
          <w:b/>
          <w:spacing w:val="36"/>
        </w:rPr>
        <w:t xml:space="preserve"> </w:t>
      </w:r>
      <w:r>
        <w:rPr>
          <w:spacing w:val="-3"/>
        </w:rPr>
        <w:t>the</w:t>
      </w:r>
      <w:r>
        <w:rPr>
          <w:spacing w:val="30"/>
        </w:rPr>
        <w:t xml:space="preserve"> </w:t>
      </w:r>
      <w:r>
        <w:rPr>
          <w:spacing w:val="-1"/>
        </w:rPr>
        <w:t>Recommendation</w:t>
      </w:r>
      <w:r>
        <w:rPr>
          <w:spacing w:val="23"/>
        </w:rPr>
        <w:t xml:space="preserve"> </w:t>
      </w:r>
      <w:r>
        <w:rPr>
          <w:spacing w:val="-2"/>
        </w:rPr>
        <w:t>R0119</w:t>
      </w:r>
      <w:del w:id="68" w:author="Trainor, Neil" w:date="2020-08-18T17:32:00Z">
        <w:r w:rsidDel="0095799F">
          <w:rPr>
            <w:spacing w:val="-2"/>
          </w:rPr>
          <w:delText>(V-119)</w:delText>
        </w:r>
        <w:r w:rsidDel="0095799F">
          <w:rPr>
            <w:spacing w:val="37"/>
          </w:rPr>
          <w:delText xml:space="preserve"> </w:delText>
        </w:r>
      </w:del>
      <w:del w:id="69" w:author="Trainor, Neil" w:date="2020-08-18T17:49:00Z">
        <w:r w:rsidDel="007D2695">
          <w:rPr>
            <w:spacing w:val="1"/>
          </w:rPr>
          <w:delText>on</w:delText>
        </w:r>
        <w:r w:rsidDel="007D2695">
          <w:rPr>
            <w:spacing w:val="7"/>
          </w:rPr>
          <w:delText xml:space="preserve"> </w:delText>
        </w:r>
        <w:r w:rsidDel="007D2695">
          <w:rPr>
            <w:spacing w:val="-3"/>
          </w:rPr>
          <w:delText>the</w:delText>
        </w:r>
        <w:r w:rsidDel="007D2695">
          <w:rPr>
            <w:spacing w:val="31"/>
          </w:rPr>
          <w:delText xml:space="preserve"> </w:delText>
        </w:r>
        <w:r w:rsidDel="007D2695">
          <w:rPr>
            <w:spacing w:val="-1"/>
          </w:rPr>
          <w:delText>Implementation</w:delText>
        </w:r>
        <w:r w:rsidDel="007D2695">
          <w:delText xml:space="preserve"> </w:delText>
        </w:r>
      </w:del>
      <w:ins w:id="70" w:author="Trainor, Neil" w:date="2020-08-18T17:50:00Z">
        <w:r w:rsidR="007D2695">
          <w:t xml:space="preserve"> </w:t>
        </w:r>
      </w:ins>
      <w:ins w:id="71" w:author="Trainor, Neil" w:date="2020-08-18T17:49:00Z">
        <w:r w:rsidR="007D2695">
          <w:rPr>
            <w:spacing w:val="1"/>
          </w:rPr>
          <w:t>-</w:t>
        </w:r>
      </w:ins>
      <w:ins w:id="72" w:author="Trainor, Neil" w:date="2020-08-18T17:50:00Z">
        <w:r w:rsidR="007D2695">
          <w:rPr>
            <w:spacing w:val="1"/>
          </w:rPr>
          <w:t xml:space="preserve"> Establishment</w:t>
        </w:r>
      </w:ins>
      <w:r>
        <w:rPr>
          <w:spacing w:val="5"/>
        </w:rPr>
        <w:t xml:space="preserve"> </w:t>
      </w:r>
      <w:r>
        <w:rPr>
          <w:spacing w:val="2"/>
        </w:rPr>
        <w:t>of</w:t>
      </w:r>
      <w:r>
        <w:rPr>
          <w:spacing w:val="5"/>
        </w:rPr>
        <w:t xml:space="preserve"> </w:t>
      </w:r>
      <w:del w:id="73" w:author="Trainor, Neil" w:date="2020-08-26T08:29:00Z">
        <w:r w:rsidDel="00355C90">
          <w:rPr>
            <w:spacing w:val="-1"/>
          </w:rPr>
          <w:delText>Vessel</w:delText>
        </w:r>
        <w:r w:rsidDel="00355C90">
          <w:rPr>
            <w:spacing w:val="42"/>
          </w:rPr>
          <w:delText xml:space="preserve"> </w:delText>
        </w:r>
        <w:r w:rsidDel="00355C90">
          <w:delText>Traffic</w:delText>
        </w:r>
        <w:r w:rsidDel="00355C90">
          <w:rPr>
            <w:spacing w:val="5"/>
          </w:rPr>
          <w:delText xml:space="preserve"> </w:delText>
        </w:r>
        <w:r w:rsidDel="00355C90">
          <w:rPr>
            <w:spacing w:val="-1"/>
          </w:rPr>
          <w:delText>Services</w:delText>
        </w:r>
      </w:del>
      <w:ins w:id="74" w:author="Trainor, Neil" w:date="2020-08-26T08:29:00Z">
        <w:r w:rsidR="00355C90">
          <w:rPr>
            <w:spacing w:val="-1"/>
          </w:rPr>
          <w:t>VTS</w:t>
        </w:r>
      </w:ins>
      <w:r>
        <w:rPr>
          <w:spacing w:val="-1"/>
        </w:rPr>
        <w:t>.</w:t>
      </w:r>
    </w:p>
    <w:p w14:paraId="0FC097BF" w14:textId="77777777" w:rsidR="00C45DC1" w:rsidRDefault="00C45DC1">
      <w:pPr>
        <w:spacing w:before="3"/>
        <w:rPr>
          <w:rFonts w:ascii="Calibri" w:eastAsia="Calibri" w:hAnsi="Calibri" w:cs="Calibri"/>
          <w:sz w:val="20"/>
          <w:szCs w:val="20"/>
        </w:rPr>
      </w:pPr>
    </w:p>
    <w:p w14:paraId="6A8A252B" w14:textId="725ACA18" w:rsidR="00C45DC1" w:rsidRDefault="007F06D7">
      <w:pPr>
        <w:pStyle w:val="BodyText"/>
        <w:spacing w:line="258" w:lineRule="auto"/>
        <w:ind w:left="695" w:right="919" w:firstLine="0"/>
      </w:pPr>
      <w:r>
        <w:rPr>
          <w:b/>
        </w:rPr>
        <w:t>RECOMMENDS</w:t>
      </w:r>
      <w:r>
        <w:rPr>
          <w:b/>
          <w:spacing w:val="34"/>
        </w:rPr>
        <w:t xml:space="preserve"> </w:t>
      </w:r>
      <w:r>
        <w:rPr>
          <w:spacing w:val="-1"/>
        </w:rPr>
        <w:t>that</w:t>
      </w:r>
      <w:r>
        <w:rPr>
          <w:spacing w:val="26"/>
        </w:rPr>
        <w:t xml:space="preserve"> </w:t>
      </w:r>
      <w:r>
        <w:rPr>
          <w:spacing w:val="-1"/>
        </w:rPr>
        <w:t>Competent</w:t>
      </w:r>
      <w:r>
        <w:rPr>
          <w:spacing w:val="41"/>
        </w:rPr>
        <w:t xml:space="preserve"> </w:t>
      </w:r>
      <w:r>
        <w:rPr>
          <w:spacing w:val="-2"/>
        </w:rPr>
        <w:t>Authorities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del w:id="75" w:author="Trainor, Neil" w:date="2020-08-26T08:29:00Z">
        <w:r w:rsidDel="00355C90">
          <w:rPr>
            <w:spacing w:val="-1"/>
          </w:rPr>
          <w:delText>Vessel</w:delText>
        </w:r>
        <w:r w:rsidDel="00355C90">
          <w:rPr>
            <w:spacing w:val="26"/>
          </w:rPr>
          <w:delText xml:space="preserve"> </w:delText>
        </w:r>
        <w:r w:rsidDel="00355C90">
          <w:delText>Traffic</w:delText>
        </w:r>
        <w:r w:rsidDel="00355C90">
          <w:rPr>
            <w:spacing w:val="3"/>
          </w:rPr>
          <w:delText xml:space="preserve"> </w:delText>
        </w:r>
        <w:r w:rsidDel="00355C90">
          <w:rPr>
            <w:spacing w:val="-2"/>
          </w:rPr>
          <w:delText>Service</w:delText>
        </w:r>
      </w:del>
      <w:ins w:id="76" w:author="Trainor, Neil" w:date="2020-08-26T08:29:00Z">
        <w:r w:rsidR="00355C90">
          <w:rPr>
            <w:spacing w:val="-1"/>
          </w:rPr>
          <w:t>VTS</w:t>
        </w:r>
      </w:ins>
      <w:r>
        <w:rPr>
          <w:spacing w:val="42"/>
        </w:rPr>
        <w:t xml:space="preserve"> </w:t>
      </w:r>
      <w:r>
        <w:rPr>
          <w:spacing w:val="-2"/>
        </w:rPr>
        <w:t>Authorities</w:t>
      </w:r>
      <w:r>
        <w:rPr>
          <w:spacing w:val="9"/>
        </w:rPr>
        <w:t xml:space="preserve"> </w:t>
      </w:r>
      <w:del w:id="77" w:author="Trainor, Neil" w:date="2020-08-18T17:33:00Z">
        <w:r w:rsidDel="0095799F">
          <w:rPr>
            <w:spacing w:val="-3"/>
          </w:rPr>
          <w:delText>implement</w:delText>
        </w:r>
        <w:r w:rsidDel="0095799F">
          <w:rPr>
            <w:spacing w:val="8"/>
          </w:rPr>
          <w:delText xml:space="preserve"> </w:delText>
        </w:r>
        <w:r w:rsidDel="0095799F">
          <w:rPr>
            <w:spacing w:val="-1"/>
          </w:rPr>
          <w:delText>and</w:delText>
        </w:r>
      </w:del>
      <w:ins w:id="78" w:author="Trainor, Neil" w:date="2020-08-18T17:33:00Z">
        <w:r w:rsidR="0095799F">
          <w:rPr>
            <w:spacing w:val="-3"/>
          </w:rPr>
          <w:t>arrang</w:t>
        </w:r>
      </w:ins>
      <w:ins w:id="79" w:author="Trainor, Neil" w:date="2020-08-18T17:47:00Z">
        <w:r w:rsidR="007D2695">
          <w:rPr>
            <w:spacing w:val="-3"/>
          </w:rPr>
          <w:t>e</w:t>
        </w:r>
      </w:ins>
      <w:ins w:id="80" w:author="Trainor, Neil" w:date="2020-08-18T17:33:00Z">
        <w:r w:rsidR="0095799F">
          <w:rPr>
            <w:spacing w:val="-3"/>
          </w:rPr>
          <w:t xml:space="preserve"> for the establishment</w:t>
        </w:r>
      </w:ins>
      <w:r>
        <w:rPr>
          <w:spacing w:val="36"/>
        </w:rPr>
        <w:t xml:space="preserve"> </w:t>
      </w:r>
      <w:del w:id="81" w:author="Trainor, Neil" w:date="2020-08-18T17:47:00Z">
        <w:r w:rsidDel="007D2695">
          <w:rPr>
            <w:spacing w:val="-2"/>
          </w:rPr>
          <w:delText>establish</w:delText>
        </w:r>
        <w:r w:rsidDel="007D2695">
          <w:rPr>
            <w:spacing w:val="66"/>
            <w:w w:val="102"/>
          </w:rPr>
          <w:delText xml:space="preserve"> </w:delText>
        </w:r>
      </w:del>
      <w:ins w:id="82" w:author="Trainor, Neil" w:date="2020-08-18T17:47:00Z">
        <w:r w:rsidR="007D2695">
          <w:rPr>
            <w:spacing w:val="-2"/>
          </w:rPr>
          <w:t>of</w:t>
        </w:r>
        <w:r w:rsidR="007D2695">
          <w:rPr>
            <w:spacing w:val="66"/>
            <w:w w:val="102"/>
          </w:rPr>
          <w:t xml:space="preserve"> </w:t>
        </w:r>
      </w:ins>
      <w:del w:id="83" w:author="Trainor, Neil" w:date="2020-08-26T08:29:00Z">
        <w:r w:rsidDel="00355C90">
          <w:rPr>
            <w:spacing w:val="-1"/>
          </w:rPr>
          <w:delText>Vessel</w:delText>
        </w:r>
        <w:r w:rsidDel="00355C90">
          <w:rPr>
            <w:spacing w:val="22"/>
          </w:rPr>
          <w:delText xml:space="preserve"> </w:delText>
        </w:r>
        <w:r w:rsidDel="00355C90">
          <w:delText>Traffic</w:delText>
        </w:r>
        <w:r w:rsidDel="00355C90">
          <w:rPr>
            <w:spacing w:val="17"/>
          </w:rPr>
          <w:delText xml:space="preserve"> </w:delText>
        </w:r>
        <w:r w:rsidDel="00355C90">
          <w:rPr>
            <w:spacing w:val="-1"/>
          </w:rPr>
          <w:delText>Services</w:delText>
        </w:r>
      </w:del>
      <w:ins w:id="84" w:author="Trainor, Neil" w:date="2020-08-26T08:29:00Z">
        <w:r w:rsidR="00355C90">
          <w:rPr>
            <w:spacing w:val="-1"/>
          </w:rPr>
          <w:t>VTS</w:t>
        </w:r>
      </w:ins>
      <w:r>
        <w:rPr>
          <w:spacing w:val="26"/>
        </w:rPr>
        <w:t xml:space="preserve"> </w:t>
      </w:r>
      <w:r>
        <w:rPr>
          <w:spacing w:val="-1"/>
        </w:rPr>
        <w:t>in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2"/>
        </w:rPr>
        <w:t>standardi</w:t>
      </w:r>
      <w:ins w:id="85" w:author="Trainor, Neil" w:date="2020-08-21T15:47:00Z">
        <w:r w:rsidR="00CF3FE2">
          <w:rPr>
            <w:spacing w:val="-2"/>
          </w:rPr>
          <w:t>z</w:t>
        </w:r>
      </w:ins>
      <w:del w:id="86" w:author="Trainor, Neil" w:date="2020-08-21T15:47:00Z">
        <w:r w:rsidDel="00CF3FE2">
          <w:rPr>
            <w:spacing w:val="-2"/>
          </w:rPr>
          <w:delText>s</w:delText>
        </w:r>
      </w:del>
      <w:r>
        <w:rPr>
          <w:spacing w:val="-2"/>
        </w:rPr>
        <w:t>ed</w:t>
      </w:r>
      <w:r>
        <w:t xml:space="preserve"> </w:t>
      </w:r>
      <w:r>
        <w:rPr>
          <w:spacing w:val="-1"/>
        </w:rPr>
        <w:t>and</w:t>
      </w:r>
      <w:r>
        <w:rPr>
          <w:spacing w:val="19"/>
        </w:rPr>
        <w:t xml:space="preserve"> </w:t>
      </w:r>
      <w:r>
        <w:rPr>
          <w:spacing w:val="-2"/>
        </w:rPr>
        <w:t>harmoni</w:t>
      </w:r>
      <w:ins w:id="87" w:author="Trainor, Neil" w:date="2020-08-21T15:47:00Z">
        <w:r w:rsidR="00CF3FE2">
          <w:rPr>
            <w:spacing w:val="-2"/>
          </w:rPr>
          <w:t>z</w:t>
        </w:r>
      </w:ins>
      <w:del w:id="88" w:author="Trainor, Neil" w:date="2020-08-21T15:47:00Z">
        <w:r w:rsidDel="00CF3FE2">
          <w:rPr>
            <w:spacing w:val="-2"/>
          </w:rPr>
          <w:delText>s</w:delText>
        </w:r>
      </w:del>
      <w:r>
        <w:rPr>
          <w:spacing w:val="-2"/>
        </w:rPr>
        <w:t>ed</w:t>
      </w:r>
      <w:r>
        <w:t xml:space="preserve"> </w:t>
      </w:r>
      <w:r>
        <w:rPr>
          <w:spacing w:val="-3"/>
        </w:rPr>
        <w:t>manner.</w:t>
      </w:r>
    </w:p>
    <w:p w14:paraId="50C0D7F5" w14:textId="77777777" w:rsidR="00C45DC1" w:rsidRDefault="00C45DC1">
      <w:pPr>
        <w:spacing w:before="8"/>
        <w:rPr>
          <w:rFonts w:ascii="Calibri" w:eastAsia="Calibri" w:hAnsi="Calibri" w:cs="Calibri"/>
          <w:sz w:val="18"/>
          <w:szCs w:val="18"/>
        </w:rPr>
      </w:pPr>
    </w:p>
    <w:p w14:paraId="1129BD14" w14:textId="2547349B" w:rsidR="00C45DC1" w:rsidRDefault="007F06D7">
      <w:pPr>
        <w:pStyle w:val="BodyText"/>
        <w:spacing w:line="247" w:lineRule="auto"/>
        <w:ind w:left="695" w:right="1162" w:firstLine="0"/>
      </w:pPr>
      <w:r>
        <w:rPr>
          <w:b/>
        </w:rPr>
        <w:t>INVITES</w:t>
      </w:r>
      <w:r>
        <w:rPr>
          <w:b/>
          <w:spacing w:val="5"/>
        </w:rPr>
        <w:t xml:space="preserve"> </w:t>
      </w:r>
      <w:r>
        <w:t>National</w:t>
      </w:r>
      <w:r>
        <w:rPr>
          <w:spacing w:val="26"/>
        </w:rPr>
        <w:t xml:space="preserve"> </w:t>
      </w:r>
      <w:r>
        <w:rPr>
          <w:spacing w:val="-3"/>
        </w:rPr>
        <w:t>Members</w:t>
      </w:r>
      <w:r>
        <w:rPr>
          <w:spacing w:val="44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Competent</w:t>
      </w:r>
      <w:r>
        <w:rPr>
          <w:spacing w:val="29"/>
        </w:rPr>
        <w:t xml:space="preserve"> </w:t>
      </w:r>
      <w:r>
        <w:rPr>
          <w:spacing w:val="-2"/>
        </w:rPr>
        <w:t>Authorities</w:t>
      </w:r>
      <w:r>
        <w:rPr>
          <w:spacing w:val="29"/>
        </w:rPr>
        <w:t xml:space="preserve"> </w:t>
      </w:r>
      <w:r>
        <w:rPr>
          <w:spacing w:val="3"/>
        </w:rPr>
        <w:t>for</w:t>
      </w:r>
      <w:r>
        <w:rPr>
          <w:spacing w:val="9"/>
        </w:rPr>
        <w:t xml:space="preserve"> </w:t>
      </w:r>
      <w:del w:id="89" w:author="Trainor, Neil" w:date="2020-08-26T08:29:00Z">
        <w:r w:rsidDel="00355C90">
          <w:rPr>
            <w:spacing w:val="-1"/>
          </w:rPr>
          <w:delText>Vessel</w:delText>
        </w:r>
        <w:r w:rsidDel="00355C90">
          <w:rPr>
            <w:spacing w:val="11"/>
          </w:rPr>
          <w:delText xml:space="preserve"> </w:delText>
        </w:r>
        <w:r w:rsidDel="00355C90">
          <w:delText>Traffic</w:delText>
        </w:r>
        <w:r w:rsidDel="00355C90">
          <w:rPr>
            <w:spacing w:val="5"/>
          </w:rPr>
          <w:delText xml:space="preserve"> </w:delText>
        </w:r>
        <w:r w:rsidDel="00355C90">
          <w:rPr>
            <w:spacing w:val="-1"/>
          </w:rPr>
          <w:delText>Services</w:delText>
        </w:r>
      </w:del>
      <w:ins w:id="90" w:author="Trainor, Neil" w:date="2020-08-26T08:29:00Z">
        <w:r w:rsidR="00355C90">
          <w:rPr>
            <w:spacing w:val="-1"/>
          </w:rPr>
          <w:t>VTS</w:t>
        </w:r>
      </w:ins>
      <w:r>
        <w:rPr>
          <w:spacing w:val="13"/>
        </w:rPr>
        <w:t xml:space="preserve"> </w:t>
      </w:r>
      <w:r>
        <w:rPr>
          <w:spacing w:val="-1"/>
        </w:rPr>
        <w:t>to</w:t>
      </w:r>
      <w:r>
        <w:rPr>
          <w:spacing w:val="21"/>
        </w:rPr>
        <w:t xml:space="preserve"> </w:t>
      </w:r>
      <w:r>
        <w:rPr>
          <w:spacing w:val="-3"/>
        </w:rPr>
        <w:t>implement</w:t>
      </w:r>
      <w:r>
        <w:t xml:space="preserve"> </w:t>
      </w:r>
      <w:r>
        <w:rPr>
          <w:spacing w:val="-5"/>
        </w:rPr>
        <w:t>the</w:t>
      </w:r>
      <w:r>
        <w:rPr>
          <w:spacing w:val="35"/>
          <w:w w:val="102"/>
        </w:rPr>
        <w:t xml:space="preserve"> </w:t>
      </w:r>
      <w:r>
        <w:rPr>
          <w:spacing w:val="-2"/>
        </w:rPr>
        <w:t>provisions</w:t>
      </w:r>
      <w:r>
        <w:rPr>
          <w:spacing w:val="45"/>
        </w:rPr>
        <w:t xml:space="preserve"> </w:t>
      </w:r>
      <w:r>
        <w:rPr>
          <w:spacing w:val="2"/>
        </w:rPr>
        <w:t>of</w:t>
      </w:r>
      <w:r>
        <w:rPr>
          <w:spacing w:val="6"/>
        </w:rPr>
        <w:t xml:space="preserve"> </w:t>
      </w:r>
      <w:r>
        <w:rPr>
          <w:spacing w:val="-3"/>
        </w:rPr>
        <w:t>the</w:t>
      </w:r>
      <w:r>
        <w:rPr>
          <w:spacing w:val="16"/>
        </w:rPr>
        <w:t xml:space="preserve"> </w:t>
      </w:r>
      <w:r>
        <w:rPr>
          <w:spacing w:val="-1"/>
        </w:rPr>
        <w:t>Recommendation</w:t>
      </w:r>
      <w:r>
        <w:rPr>
          <w:spacing w:val="39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its</w:t>
      </w:r>
      <w:r>
        <w:rPr>
          <w:spacing w:val="14"/>
        </w:rPr>
        <w:t xml:space="preserve"> </w:t>
      </w:r>
      <w:r>
        <w:t>associated</w:t>
      </w:r>
      <w:r>
        <w:rPr>
          <w:spacing w:val="-8"/>
        </w:rPr>
        <w:t xml:space="preserve"> </w:t>
      </w:r>
      <w:r>
        <w:rPr>
          <w:spacing w:val="-3"/>
        </w:rPr>
        <w:t>Guidelines</w:t>
      </w:r>
      <w:r>
        <w:t xml:space="preserve"> </w:t>
      </w:r>
      <w:del w:id="91" w:author="Trainor, Neil" w:date="2020-08-18T19:24:00Z">
        <w:r w:rsidDel="00381DAC">
          <w:rPr>
            <w:spacing w:val="2"/>
          </w:rPr>
          <w:delText>on</w:delText>
        </w:r>
        <w:r w:rsidDel="00381DAC">
          <w:rPr>
            <w:spacing w:val="8"/>
          </w:rPr>
          <w:delText xml:space="preserve"> </w:delText>
        </w:r>
        <w:r w:rsidDel="00381DAC">
          <w:rPr>
            <w:spacing w:val="-1"/>
          </w:rPr>
          <w:delText>Vessel</w:delText>
        </w:r>
        <w:r w:rsidDel="00381DAC">
          <w:rPr>
            <w:spacing w:val="28"/>
          </w:rPr>
          <w:delText xml:space="preserve"> </w:delText>
        </w:r>
        <w:r w:rsidDel="00381DAC">
          <w:delText>Traffic</w:delText>
        </w:r>
        <w:r w:rsidDel="00381DAC">
          <w:rPr>
            <w:spacing w:val="5"/>
          </w:rPr>
          <w:delText xml:space="preserve"> </w:delText>
        </w:r>
        <w:r w:rsidDel="00381DAC">
          <w:rPr>
            <w:spacing w:val="-2"/>
          </w:rPr>
          <w:delText>Service</w:delText>
        </w:r>
        <w:r w:rsidDel="00381DAC">
          <w:rPr>
            <w:spacing w:val="16"/>
          </w:rPr>
          <w:delText xml:space="preserve"> </w:delText>
        </w:r>
        <w:r w:rsidDel="00381DAC">
          <w:rPr>
            <w:spacing w:val="-2"/>
          </w:rPr>
          <w:delText>establishment</w:delText>
        </w:r>
      </w:del>
      <w:ins w:id="92" w:author="Trainor, Neil" w:date="2020-08-18T19:24:00Z">
        <w:r w:rsidR="00381DAC">
          <w:rPr>
            <w:spacing w:val="2"/>
          </w:rPr>
          <w:t>when arranging for the establishment of VTS</w:t>
        </w:r>
      </w:ins>
      <w:r>
        <w:rPr>
          <w:spacing w:val="-2"/>
        </w:rPr>
        <w:t>.</w:t>
      </w:r>
    </w:p>
    <w:p w14:paraId="09477166" w14:textId="77777777" w:rsidR="00C45DC1" w:rsidRDefault="00C45DC1">
      <w:pPr>
        <w:spacing w:before="8"/>
        <w:rPr>
          <w:rFonts w:ascii="Calibri" w:eastAsia="Calibri" w:hAnsi="Calibri" w:cs="Calibri"/>
          <w:sz w:val="20"/>
          <w:szCs w:val="20"/>
        </w:rPr>
      </w:pPr>
    </w:p>
    <w:p w14:paraId="14D61453" w14:textId="022B6D97" w:rsidR="00C45DC1" w:rsidRDefault="007F06D7">
      <w:pPr>
        <w:pStyle w:val="BodyText"/>
        <w:spacing w:line="247" w:lineRule="auto"/>
        <w:ind w:left="695" w:right="1162" w:firstLine="0"/>
      </w:pPr>
      <w:r>
        <w:rPr>
          <w:b/>
        </w:rPr>
        <w:t>REQUESTS</w:t>
      </w:r>
      <w:r>
        <w:rPr>
          <w:b/>
          <w:spacing w:val="17"/>
        </w:rPr>
        <w:t xml:space="preserve"> </w:t>
      </w:r>
      <w:r>
        <w:rPr>
          <w:spacing w:val="-3"/>
        </w:rPr>
        <w:t>the</w:t>
      </w:r>
      <w:r>
        <w:rPr>
          <w:spacing w:val="27"/>
        </w:rPr>
        <w:t xml:space="preserve"> </w:t>
      </w:r>
      <w:r>
        <w:t>IALA</w:t>
      </w:r>
      <w:r>
        <w:rPr>
          <w:spacing w:val="19"/>
        </w:rPr>
        <w:t xml:space="preserve"> </w:t>
      </w:r>
      <w:del w:id="93" w:author="Trainor, Neil" w:date="2020-08-26T08:29:00Z">
        <w:r w:rsidDel="00355C90">
          <w:rPr>
            <w:spacing w:val="-1"/>
          </w:rPr>
          <w:delText>Vessel</w:delText>
        </w:r>
        <w:r w:rsidDel="00355C90">
          <w:rPr>
            <w:spacing w:val="22"/>
          </w:rPr>
          <w:delText xml:space="preserve"> </w:delText>
        </w:r>
        <w:r w:rsidDel="00355C90">
          <w:delText>Traffic</w:delText>
        </w:r>
        <w:r w:rsidDel="00355C90">
          <w:rPr>
            <w:spacing w:val="17"/>
          </w:rPr>
          <w:delText xml:space="preserve"> </w:delText>
        </w:r>
        <w:r w:rsidDel="00355C90">
          <w:rPr>
            <w:spacing w:val="-1"/>
          </w:rPr>
          <w:delText>Services</w:delText>
        </w:r>
      </w:del>
      <w:ins w:id="94" w:author="Trainor, Neil" w:date="2020-08-26T08:29:00Z">
        <w:r w:rsidR="00355C90">
          <w:rPr>
            <w:spacing w:val="-1"/>
          </w:rPr>
          <w:t>VTS</w:t>
        </w:r>
      </w:ins>
      <w:r>
        <w:rPr>
          <w:spacing w:val="25"/>
        </w:rPr>
        <w:t xml:space="preserve"> </w:t>
      </w:r>
      <w:r>
        <w:rPr>
          <w:spacing w:val="-1"/>
        </w:rPr>
        <w:t>Committee</w:t>
      </w:r>
      <w:r>
        <w:rPr>
          <w:spacing w:val="40"/>
        </w:rPr>
        <w:t xml:space="preserve"> </w:t>
      </w:r>
      <w:r>
        <w:rPr>
          <w:spacing w:val="2"/>
        </w:rPr>
        <w:t>or</w:t>
      </w:r>
      <w:r>
        <w:rPr>
          <w:spacing w:val="7"/>
        </w:rPr>
        <w:t xml:space="preserve"> </w:t>
      </w:r>
      <w:r>
        <w:rPr>
          <w:spacing w:val="-1"/>
        </w:rPr>
        <w:t>other</w:t>
      </w:r>
      <w:r>
        <w:rPr>
          <w:spacing w:val="7"/>
        </w:rPr>
        <w:t xml:space="preserve"> </w:t>
      </w:r>
      <w:r>
        <w:rPr>
          <w:spacing w:val="-1"/>
        </w:rPr>
        <w:t>Committees</w:t>
      </w:r>
      <w:r>
        <w:rPr>
          <w:spacing w:val="25"/>
        </w:rPr>
        <w:t xml:space="preserve"> </w:t>
      </w:r>
      <w:r>
        <w:rPr>
          <w:spacing w:val="1"/>
        </w:rPr>
        <w:t>as</w:t>
      </w:r>
      <w:r>
        <w:rPr>
          <w:spacing w:val="10"/>
        </w:rPr>
        <w:t xml:space="preserve"> </w:t>
      </w:r>
      <w:r>
        <w:rPr>
          <w:spacing w:val="-3"/>
        </w:rPr>
        <w:t>the</w:t>
      </w:r>
      <w:r>
        <w:rPr>
          <w:spacing w:val="27"/>
        </w:rPr>
        <w:t xml:space="preserve"> </w:t>
      </w:r>
      <w:r>
        <w:t>Council</w:t>
      </w:r>
      <w:r>
        <w:rPr>
          <w:spacing w:val="8"/>
        </w:rPr>
        <w:t xml:space="preserve"> </w:t>
      </w:r>
      <w:r>
        <w:rPr>
          <w:spacing w:val="-1"/>
        </w:rPr>
        <w:t>may</w:t>
      </w:r>
      <w:r>
        <w:rPr>
          <w:spacing w:val="22"/>
        </w:rPr>
        <w:t xml:space="preserve"> </w:t>
      </w:r>
      <w:r>
        <w:rPr>
          <w:spacing w:val="-2"/>
        </w:rPr>
        <w:t>direct,</w:t>
      </w:r>
      <w:r>
        <w:rPr>
          <w:spacing w:val="18"/>
        </w:rPr>
        <w:t xml:space="preserve"> </w:t>
      </w:r>
      <w:r>
        <w:rPr>
          <w:spacing w:val="-1"/>
        </w:rPr>
        <w:t>to</w:t>
      </w:r>
      <w:r>
        <w:rPr>
          <w:spacing w:val="77"/>
          <w:w w:val="102"/>
        </w:rPr>
        <w:t xml:space="preserve"> </w:t>
      </w:r>
      <w:r>
        <w:rPr>
          <w:spacing w:val="-1"/>
        </w:rPr>
        <w:t>keep</w:t>
      </w:r>
      <w:r>
        <w:rPr>
          <w:spacing w:val="19"/>
        </w:rPr>
        <w:t xml:space="preserve"> </w:t>
      </w:r>
      <w:r>
        <w:rPr>
          <w:spacing w:val="-3"/>
        </w:rPr>
        <w:t>this</w:t>
      </w:r>
      <w:r>
        <w:rPr>
          <w:spacing w:val="26"/>
        </w:rPr>
        <w:t xml:space="preserve"> </w:t>
      </w:r>
      <w:r>
        <w:rPr>
          <w:spacing w:val="-1"/>
        </w:rPr>
        <w:t>Recommendation</w:t>
      </w:r>
      <w:r>
        <w:rPr>
          <w:spacing w:val="20"/>
        </w:rPr>
        <w:t xml:space="preserve"> </w:t>
      </w:r>
      <w:r>
        <w:rPr>
          <w:spacing w:val="-4"/>
        </w:rPr>
        <w:t>under</w:t>
      </w:r>
      <w:r>
        <w:rPr>
          <w:spacing w:val="37"/>
        </w:rPr>
        <w:t xml:space="preserve"> </w:t>
      </w:r>
      <w:r>
        <w:rPr>
          <w:spacing w:val="-2"/>
        </w:rPr>
        <w:t>review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to</w:t>
      </w:r>
      <w:r>
        <w:rPr>
          <w:spacing w:val="19"/>
        </w:rPr>
        <w:t xml:space="preserve"> </w:t>
      </w:r>
      <w:r>
        <w:rPr>
          <w:spacing w:val="-1"/>
        </w:rPr>
        <w:t>propose</w:t>
      </w:r>
      <w:r>
        <w:rPr>
          <w:spacing w:val="12"/>
        </w:rPr>
        <w:t xml:space="preserve"> </w:t>
      </w:r>
      <w:r>
        <w:rPr>
          <w:spacing w:val="-3"/>
        </w:rPr>
        <w:t>amendments</w:t>
      </w:r>
      <w:r>
        <w:rPr>
          <w:spacing w:val="8"/>
        </w:rPr>
        <w:t xml:space="preserve"> </w:t>
      </w:r>
      <w:r>
        <w:rPr>
          <w:spacing w:val="1"/>
        </w:rPr>
        <w:t>as</w:t>
      </w:r>
      <w:r>
        <w:rPr>
          <w:spacing w:val="11"/>
        </w:rPr>
        <w:t xml:space="preserve"> </w:t>
      </w:r>
      <w:r>
        <w:rPr>
          <w:spacing w:val="-1"/>
        </w:rPr>
        <w:t>necessary.</w:t>
      </w:r>
    </w:p>
    <w:p w14:paraId="73D66574" w14:textId="77777777" w:rsidR="00C45DC1" w:rsidRDefault="00C45DC1">
      <w:pPr>
        <w:spacing w:before="8"/>
        <w:rPr>
          <w:rFonts w:ascii="Calibri" w:eastAsia="Calibri" w:hAnsi="Calibri" w:cs="Calibri"/>
          <w:sz w:val="20"/>
          <w:szCs w:val="20"/>
        </w:rPr>
      </w:pPr>
    </w:p>
    <w:p w14:paraId="02FF00EA" w14:textId="77777777" w:rsidR="00C45DC1" w:rsidRDefault="007F06D7">
      <w:pPr>
        <w:pStyle w:val="BodyText"/>
        <w:ind w:left="695" w:firstLine="0"/>
      </w:pPr>
      <w:r>
        <w:rPr>
          <w:b/>
        </w:rPr>
        <w:t>REVOKES</w:t>
      </w:r>
      <w:r>
        <w:rPr>
          <w:b/>
          <w:spacing w:val="19"/>
        </w:rPr>
        <w:t xml:space="preserve"> </w:t>
      </w:r>
      <w:r>
        <w:t>IALA</w:t>
      </w:r>
      <w:r>
        <w:rPr>
          <w:spacing w:val="20"/>
        </w:rPr>
        <w:t xml:space="preserve"> </w:t>
      </w:r>
      <w:r>
        <w:rPr>
          <w:spacing w:val="-1"/>
        </w:rPr>
        <w:t>Recommendation</w:t>
      </w:r>
      <w:r>
        <w:rPr>
          <w:spacing w:val="2"/>
        </w:rPr>
        <w:t xml:space="preserve"> </w:t>
      </w:r>
      <w:r>
        <w:rPr>
          <w:spacing w:val="-1"/>
        </w:rPr>
        <w:t>V-119</w:t>
      </w:r>
      <w:r>
        <w:rPr>
          <w:spacing w:val="26"/>
        </w:rPr>
        <w:t xml:space="preserve"> </w:t>
      </w:r>
      <w:r>
        <w:rPr>
          <w:spacing w:val="2"/>
        </w:rPr>
        <w:t>on</w:t>
      </w:r>
      <w:r>
        <w:rPr>
          <w:spacing w:val="5"/>
        </w:rPr>
        <w:t xml:space="preserve"> </w:t>
      </w:r>
      <w:r>
        <w:rPr>
          <w:spacing w:val="-3"/>
        </w:rPr>
        <w:t>the</w:t>
      </w:r>
      <w:r>
        <w:rPr>
          <w:spacing w:val="28"/>
        </w:rPr>
        <w:t xml:space="preserve"> </w:t>
      </w:r>
      <w:r>
        <w:rPr>
          <w:spacing w:val="-1"/>
        </w:rPr>
        <w:t>Implementation</w:t>
      </w:r>
      <w:r>
        <w:rPr>
          <w:spacing w:val="2"/>
        </w:rPr>
        <w:t xml:space="preserve"> of</w:t>
      </w:r>
      <w:r>
        <w:rPr>
          <w:spacing w:val="19"/>
        </w:rPr>
        <w:t xml:space="preserve"> </w:t>
      </w:r>
      <w:r>
        <w:rPr>
          <w:spacing w:val="-1"/>
        </w:rPr>
        <w:t>Vessel</w:t>
      </w:r>
      <w:r>
        <w:rPr>
          <w:spacing w:val="24"/>
        </w:rPr>
        <w:t xml:space="preserve"> </w:t>
      </w:r>
      <w:r>
        <w:t>Traffic</w:t>
      </w:r>
      <w:r>
        <w:rPr>
          <w:spacing w:val="3"/>
        </w:rPr>
        <w:t xml:space="preserve"> </w:t>
      </w:r>
      <w:r>
        <w:rPr>
          <w:spacing w:val="-1"/>
        </w:rPr>
        <w:t>Services</w:t>
      </w:r>
      <w:r>
        <w:rPr>
          <w:spacing w:val="41"/>
        </w:rPr>
        <w:t xml:space="preserve"> </w:t>
      </w:r>
      <w:r>
        <w:rPr>
          <w:spacing w:val="-1"/>
        </w:rPr>
        <w:t>Edition</w:t>
      </w:r>
      <w:r>
        <w:rPr>
          <w:spacing w:val="36"/>
        </w:rPr>
        <w:t xml:space="preserve"> </w:t>
      </w:r>
      <w:del w:id="95" w:author="Trainor, Neil" w:date="2020-08-18T17:34:00Z">
        <w:r w:rsidDel="0095799F">
          <w:delText>2</w:delText>
        </w:r>
      </w:del>
      <w:ins w:id="96" w:author="Trainor, Neil" w:date="2020-08-18T17:34:00Z">
        <w:r w:rsidR="0095799F">
          <w:t>3</w:t>
        </w:r>
      </w:ins>
      <w:r>
        <w:t>.0.</w:t>
      </w:r>
    </w:p>
    <w:sectPr w:rsidR="00C45DC1">
      <w:pgSz w:w="11910" w:h="16840"/>
      <w:pgMar w:top="1120" w:right="0" w:bottom="1460" w:left="780" w:header="0" w:footer="1269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54" w:author="Trainor, Neil" w:date="2020-08-26T07:58:00Z" w:initials="TN">
    <w:p w14:paraId="0511497B" w14:textId="77777777" w:rsidR="000B2FBD" w:rsidRDefault="002B0522">
      <w:pPr>
        <w:pStyle w:val="CommentText"/>
      </w:pPr>
      <w:r>
        <w:rPr>
          <w:rStyle w:val="CommentReference"/>
        </w:rPr>
        <w:annotationRef/>
      </w:r>
      <w:r w:rsidR="000B2FBD">
        <w:t>NOTE – It is s</w:t>
      </w:r>
      <w:r>
        <w:t>uggest</w:t>
      </w:r>
      <w:r w:rsidR="000B2FBD">
        <w:t>ed</w:t>
      </w:r>
      <w:r>
        <w:t xml:space="preserve"> that</w:t>
      </w:r>
      <w:r w:rsidR="000B2FBD">
        <w:t xml:space="preserve"> the title of G1083</w:t>
      </w:r>
      <w:r>
        <w:t xml:space="preserve"> </w:t>
      </w:r>
      <w:r w:rsidR="000B2FBD">
        <w:t>be amended to ‘</w:t>
      </w:r>
      <w:r w:rsidR="000B2FBD" w:rsidRPr="000B2FBD">
        <w:rPr>
          <w:i/>
        </w:rPr>
        <w:t xml:space="preserve">Standard nomenclature to identify and refer to </w:t>
      </w:r>
      <w:r w:rsidR="000B2FBD" w:rsidRPr="000B2FBD">
        <w:rPr>
          <w:b/>
          <w:i/>
        </w:rPr>
        <w:t>a VTS</w:t>
      </w:r>
      <w:r w:rsidR="000B2FBD">
        <w:t xml:space="preserve">’.  </w:t>
      </w:r>
    </w:p>
    <w:p w14:paraId="62648AC2" w14:textId="77777777" w:rsidR="000B2FBD" w:rsidRDefault="000B2FBD">
      <w:pPr>
        <w:pStyle w:val="CommentText"/>
      </w:pPr>
    </w:p>
    <w:p w14:paraId="0BD1013D" w14:textId="2E9AE047" w:rsidR="002B0522" w:rsidRDefault="000B2FBD">
      <w:pPr>
        <w:pStyle w:val="CommentText"/>
      </w:pPr>
      <w:r>
        <w:t>T</w:t>
      </w:r>
      <w:r w:rsidR="002B0522">
        <w:t xml:space="preserve">here are many instances of </w:t>
      </w:r>
      <w:r>
        <w:t>a</w:t>
      </w:r>
      <w:r w:rsidR="002B0522">
        <w:t xml:space="preserve"> centre operating several VTSs. The nomenclature should refer to </w:t>
      </w:r>
      <w:r>
        <w:t>a</w:t>
      </w:r>
      <w:r w:rsidR="002B0522">
        <w:t xml:space="preserve"> declared VTS area.</w:t>
      </w:r>
      <w:r>
        <w:t xml:space="preserve">  Additional minor edits may also be required within the document contents to reflect this.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BD1013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D1013D" w16cid:durableId="22F217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D3269" w14:textId="77777777" w:rsidR="00754B60" w:rsidRDefault="00754B60">
      <w:r>
        <w:separator/>
      </w:r>
    </w:p>
  </w:endnote>
  <w:endnote w:type="continuationSeparator" w:id="0">
    <w:p w14:paraId="44DFF12F" w14:textId="77777777" w:rsidR="00754B60" w:rsidRDefault="00754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F56EA" w14:textId="77777777" w:rsidR="00C45DC1" w:rsidRDefault="006B35A4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309792" behindDoc="1" locked="0" layoutInCell="1" allowOverlap="1" wp14:anchorId="3A8C79B7" wp14:editId="3A264729">
              <wp:simplePos x="0" y="0"/>
              <wp:positionH relativeFrom="page">
                <wp:posOffset>563880</wp:posOffset>
              </wp:positionH>
              <wp:positionV relativeFrom="page">
                <wp:posOffset>9749790</wp:posOffset>
              </wp:positionV>
              <wp:extent cx="6507480" cy="1270"/>
              <wp:effectExtent l="11430" t="5715" r="5715" b="12065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7480" cy="1270"/>
                        <a:chOff x="888" y="15354"/>
                        <a:chExt cx="10248" cy="2"/>
                      </a:xfrm>
                    </wpg:grpSpPr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888" y="15354"/>
                          <a:ext cx="10248" cy="2"/>
                        </a:xfrm>
                        <a:custGeom>
                          <a:avLst/>
                          <a:gdLst>
                            <a:gd name="T0" fmla="+- 0 888 888"/>
                            <a:gd name="T1" fmla="*/ T0 w 10248"/>
                            <a:gd name="T2" fmla="+- 0 11136 888"/>
                            <a:gd name="T3" fmla="*/ T2 w 10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48">
                              <a:moveTo>
                                <a:pt x="0" y="0"/>
                              </a:moveTo>
                              <a:lnTo>
                                <a:pt x="10248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2F54A1" id="Group 3" o:spid="_x0000_s1026" style="position:absolute;margin-left:44.4pt;margin-top:767.7pt;width:512.4pt;height:.1pt;z-index:-6688;mso-position-horizontal-relative:page;mso-position-vertical-relative:page" coordorigin="888,15354" coordsize="102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">
              <v:shape id="Freeform 4" o:spid="_x0000_s1027" style="position:absolute;left:888;top:15354;width:10248;height:2;visibility:visible;mso-wrap-style:square;v-text-anchor:top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" path="m,l10248,e" filled="f" strokeweight=".7pt">
                <v:path arrowok="t" o:connecttype="custom" o:connectlocs="0,0;10248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09816" behindDoc="1" locked="0" layoutInCell="1" allowOverlap="1" wp14:anchorId="6984B606" wp14:editId="234804FC">
              <wp:simplePos x="0" y="0"/>
              <wp:positionH relativeFrom="page">
                <wp:posOffset>566420</wp:posOffset>
              </wp:positionH>
              <wp:positionV relativeFrom="page">
                <wp:posOffset>9902825</wp:posOffset>
              </wp:positionV>
              <wp:extent cx="3342005" cy="262255"/>
              <wp:effectExtent l="444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2005" cy="262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016472" w14:textId="77777777" w:rsidR="00C45DC1" w:rsidRDefault="007F06D7">
                          <w:pPr>
                            <w:spacing w:line="283" w:lineRule="auto"/>
                            <w:ind w:left="20" w:right="18"/>
                            <w:rPr>
                              <w:rFonts w:ascii="Calibri" w:eastAsia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00558C"/>
                              <w:w w:val="105"/>
                              <w:sz w:val="15"/>
                            </w:rPr>
                            <w:t>IALA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2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5"/>
                              <w:w w:val="105"/>
                              <w:sz w:val="15"/>
                            </w:rPr>
                            <w:t>Recommendation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3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7"/>
                              <w:w w:val="105"/>
                              <w:sz w:val="15"/>
                            </w:rPr>
                            <w:t>R0119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2"/>
                              <w:w w:val="105"/>
                              <w:sz w:val="15"/>
                            </w:rPr>
                            <w:t xml:space="preserve"> </w:t>
                          </w:r>
                          <w:del w:id="21" w:author="Trainor, Neil" w:date="2020-08-18T17:12:00Z">
                            <w:r w:rsidDel="00D85441">
                              <w:rPr>
                                <w:rFonts w:ascii="Calibri"/>
                                <w:b/>
                                <w:color w:val="00558C"/>
                                <w:spacing w:val="-5"/>
                                <w:w w:val="105"/>
                                <w:sz w:val="15"/>
                              </w:rPr>
                              <w:delText>(V-119)</w:delText>
                            </w:r>
                            <w:r w:rsidDel="00D85441">
                              <w:rPr>
                                <w:rFonts w:ascii="Calibri"/>
                                <w:b/>
                                <w:color w:val="00558C"/>
                                <w:spacing w:val="-4"/>
                                <w:w w:val="105"/>
                                <w:sz w:val="15"/>
                              </w:rPr>
                              <w:delText xml:space="preserve"> </w:delText>
                            </w:r>
                          </w:del>
                          <w:ins w:id="22" w:author="Trainor, Neil" w:date="2020-08-18T17:12:00Z">
                            <w:r w:rsidR="00D85441">
                              <w:rPr>
                                <w:rFonts w:ascii="Calibri"/>
                                <w:b/>
                                <w:color w:val="00558C"/>
                                <w:spacing w:val="-4"/>
                                <w:w w:val="105"/>
                                <w:sz w:val="15"/>
                              </w:rPr>
                              <w:t xml:space="preserve">- </w:t>
                            </w:r>
                          </w:ins>
                          <w:del w:id="23" w:author="Trainor, Neil" w:date="2020-08-18T17:12:00Z">
                            <w:r w:rsidDel="00D85441">
                              <w:rPr>
                                <w:rFonts w:ascii="Calibri"/>
                                <w:b/>
                                <w:color w:val="00558C"/>
                                <w:spacing w:val="-7"/>
                                <w:w w:val="105"/>
                                <w:sz w:val="15"/>
                              </w:rPr>
                              <w:delText>The</w:delText>
                            </w:r>
                            <w:r w:rsidDel="00D85441">
                              <w:rPr>
                                <w:rFonts w:ascii="Calibri"/>
                                <w:b/>
                                <w:color w:val="00558C"/>
                                <w:spacing w:val="2"/>
                                <w:w w:val="105"/>
                                <w:sz w:val="15"/>
                              </w:rPr>
                              <w:delText xml:space="preserve"> </w:delText>
                            </w:r>
                            <w:r w:rsidDel="00D85441">
                              <w:rPr>
                                <w:rFonts w:ascii="Calibri"/>
                                <w:b/>
                                <w:color w:val="00558C"/>
                                <w:spacing w:val="-5"/>
                                <w:w w:val="105"/>
                                <w:sz w:val="15"/>
                              </w:rPr>
                              <w:delText>implementation</w:delText>
                            </w:r>
                          </w:del>
                          <w:ins w:id="24" w:author="Trainor, Neil" w:date="2020-08-18T17:12:00Z">
                            <w:r w:rsidR="00D85441">
                              <w:rPr>
                                <w:rFonts w:ascii="Calibri"/>
                                <w:b/>
                                <w:color w:val="00558C"/>
                                <w:spacing w:val="-5"/>
                                <w:w w:val="105"/>
                                <w:sz w:val="15"/>
                              </w:rPr>
                              <w:t>Establishment</w:t>
                            </w:r>
                          </w:ins>
                          <w:r>
                            <w:rPr>
                              <w:rFonts w:ascii="Calibri"/>
                              <w:b/>
                              <w:color w:val="00558C"/>
                              <w:spacing w:val="-13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w w:val="105"/>
                              <w:sz w:val="15"/>
                            </w:rPr>
                            <w:t>of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16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1"/>
                              <w:w w:val="105"/>
                              <w:sz w:val="15"/>
                            </w:rPr>
                            <w:t>Vessel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5"/>
                              <w:w w:val="105"/>
                              <w:sz w:val="15"/>
                            </w:rPr>
                            <w:t xml:space="preserve"> Traffic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9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3"/>
                              <w:w w:val="105"/>
                              <w:sz w:val="15"/>
                            </w:rPr>
                            <w:t>S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2"/>
                              <w:w w:val="105"/>
                              <w:sz w:val="15"/>
                            </w:rPr>
                            <w:t>ervice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3"/>
                              <w:w w:val="105"/>
                              <w:sz w:val="15"/>
                            </w:rPr>
                            <w:t>s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69"/>
                              <w:w w:val="10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1"/>
                              <w:w w:val="105"/>
                              <w:sz w:val="15"/>
                            </w:rPr>
                            <w:t>Edition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16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1"/>
                              <w:w w:val="105"/>
                              <w:sz w:val="15"/>
                            </w:rPr>
                            <w:t>3.</w:t>
                          </w:r>
                          <w:del w:id="25" w:author="Trainor, Neil" w:date="2020-08-18T17:12:00Z">
                            <w:r w:rsidDel="00D85441">
                              <w:rPr>
                                <w:rFonts w:ascii="Calibri"/>
                                <w:b/>
                                <w:color w:val="00558C"/>
                                <w:spacing w:val="-1"/>
                                <w:w w:val="105"/>
                                <w:sz w:val="15"/>
                              </w:rPr>
                              <w:delText>0</w:delText>
                            </w:r>
                            <w:r w:rsidDel="00D85441">
                              <w:rPr>
                                <w:rFonts w:ascii="Calibri"/>
                                <w:b/>
                                <w:color w:val="00558C"/>
                                <w:spacing w:val="-12"/>
                                <w:w w:val="105"/>
                                <w:sz w:val="15"/>
                              </w:rPr>
                              <w:delText xml:space="preserve"> </w:delText>
                            </w:r>
                          </w:del>
                          <w:ins w:id="26" w:author="Trainor, Neil" w:date="2020-08-18T17:12:00Z">
                            <w:r w:rsidR="00D85441">
                              <w:rPr>
                                <w:rFonts w:ascii="Calibri"/>
                                <w:b/>
                                <w:color w:val="00558C"/>
                                <w:spacing w:val="-1"/>
                                <w:w w:val="105"/>
                                <w:sz w:val="15"/>
                              </w:rPr>
                              <w:t>1</w:t>
                            </w:r>
                            <w:r w:rsidR="00D85441">
                              <w:rPr>
                                <w:rFonts w:ascii="Calibri"/>
                                <w:b/>
                                <w:color w:val="00558C"/>
                                <w:spacing w:val="-12"/>
                                <w:w w:val="105"/>
                                <w:sz w:val="15"/>
                              </w:rPr>
                              <w:t xml:space="preserve"> </w:t>
                            </w:r>
                          </w:ins>
                          <w:del w:id="27" w:author="Trainor, Neil" w:date="2020-08-18T17:12:00Z">
                            <w:r w:rsidDel="00D85441">
                              <w:rPr>
                                <w:rFonts w:ascii="Calibri"/>
                                <w:b/>
                                <w:color w:val="00558C"/>
                                <w:spacing w:val="-5"/>
                                <w:w w:val="105"/>
                                <w:sz w:val="15"/>
                              </w:rPr>
                              <w:delText>December</w:delText>
                            </w:r>
                            <w:r w:rsidDel="00D85441">
                              <w:rPr>
                                <w:rFonts w:ascii="Calibri"/>
                                <w:b/>
                                <w:color w:val="00558C"/>
                                <w:spacing w:val="-12"/>
                                <w:w w:val="105"/>
                                <w:sz w:val="15"/>
                              </w:rPr>
                              <w:delText xml:space="preserve"> </w:delText>
                            </w:r>
                          </w:del>
                          <w:ins w:id="28" w:author="Trainor, Neil" w:date="2020-08-18T17:12:00Z">
                            <w:r w:rsidR="00D85441">
                              <w:rPr>
                                <w:rFonts w:ascii="Calibri"/>
                                <w:b/>
                                <w:color w:val="00558C"/>
                                <w:spacing w:val="-5"/>
                                <w:w w:val="105"/>
                                <w:sz w:val="15"/>
                              </w:rPr>
                              <w:t>&lt;</w:t>
                            </w:r>
                            <w:r w:rsidR="00D85441" w:rsidRPr="00D85441">
                              <w:rPr>
                                <w:rFonts w:ascii="Calibri"/>
                                <w:b/>
                                <w:color w:val="00558C"/>
                                <w:spacing w:val="-5"/>
                                <w:w w:val="105"/>
                                <w:sz w:val="15"/>
                                <w:highlight w:val="yellow"/>
                              </w:rPr>
                              <w:t>Month</w:t>
                            </w:r>
                            <w:r w:rsidR="00D85441">
                              <w:rPr>
                                <w:rFonts w:ascii="Calibri"/>
                                <w:b/>
                                <w:color w:val="00558C"/>
                                <w:spacing w:val="-5"/>
                                <w:w w:val="105"/>
                                <w:sz w:val="15"/>
                              </w:rPr>
                              <w:t>&gt;</w:t>
                            </w:r>
                            <w:r w:rsidR="00D85441">
                              <w:rPr>
                                <w:rFonts w:ascii="Calibri"/>
                                <w:b/>
                                <w:color w:val="00558C"/>
                                <w:spacing w:val="-12"/>
                                <w:w w:val="105"/>
                                <w:sz w:val="15"/>
                              </w:rPr>
                              <w:t xml:space="preserve"> </w:t>
                            </w:r>
                          </w:ins>
                          <w:del w:id="29" w:author="Trainor, Neil" w:date="2020-08-18T17:12:00Z">
                            <w:r w:rsidDel="00D85441">
                              <w:rPr>
                                <w:rFonts w:ascii="Calibri"/>
                                <w:b/>
                                <w:color w:val="00558C"/>
                                <w:spacing w:val="-4"/>
                                <w:w w:val="105"/>
                                <w:sz w:val="15"/>
                              </w:rPr>
                              <w:delText>2019</w:delText>
                            </w:r>
                          </w:del>
                          <w:ins w:id="30" w:author="Trainor, Neil" w:date="2020-08-18T17:12:00Z">
                            <w:r w:rsidR="00D85441">
                              <w:rPr>
                                <w:rFonts w:ascii="Calibri"/>
                                <w:b/>
                                <w:color w:val="00558C"/>
                                <w:spacing w:val="-4"/>
                                <w:w w:val="105"/>
                                <w:sz w:val="15"/>
                              </w:rPr>
                              <w:t>2020</w:t>
                            </w:r>
                          </w:ins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84B6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44.6pt;margin-top:779.75pt;width:263.15pt;height:20.65pt;z-index:-6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" filled="f" stroked="f">
              <v:textbox inset="0,0,0,0">
                <w:txbxContent>
                  <w:p w14:paraId="09016472" w14:textId="77777777" w:rsidR="00C45DC1" w:rsidRDefault="007F06D7">
                    <w:pPr>
                      <w:spacing w:line="283" w:lineRule="auto"/>
                      <w:ind w:left="20" w:right="18"/>
                      <w:rPr>
                        <w:rFonts w:ascii="Calibri" w:eastAsia="Calibri" w:hAnsi="Calibri" w:cs="Calibri"/>
                        <w:sz w:val="15"/>
                        <w:szCs w:val="15"/>
                      </w:rPr>
                    </w:pPr>
                    <w:r>
                      <w:rPr>
                        <w:rFonts w:ascii="Calibri"/>
                        <w:b/>
                        <w:color w:val="00558C"/>
                        <w:w w:val="105"/>
                        <w:sz w:val="15"/>
                      </w:rPr>
                      <w:t>IALA</w:t>
                    </w:r>
                    <w:r>
                      <w:rPr>
                        <w:rFonts w:ascii="Calibri"/>
                        <w:b/>
                        <w:color w:val="00558C"/>
                        <w:spacing w:val="-2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00558C"/>
                        <w:spacing w:val="-5"/>
                        <w:w w:val="105"/>
                        <w:sz w:val="15"/>
                      </w:rPr>
                      <w:t>Recommendation</w:t>
                    </w:r>
                    <w:r>
                      <w:rPr>
                        <w:rFonts w:ascii="Calibri"/>
                        <w:b/>
                        <w:color w:val="00558C"/>
                        <w:spacing w:val="-3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00558C"/>
                        <w:spacing w:val="-7"/>
                        <w:w w:val="105"/>
                        <w:sz w:val="15"/>
                      </w:rPr>
                      <w:t>R0119</w:t>
                    </w:r>
                    <w:r>
                      <w:rPr>
                        <w:rFonts w:ascii="Calibri"/>
                        <w:b/>
                        <w:color w:val="00558C"/>
                        <w:spacing w:val="2"/>
                        <w:w w:val="105"/>
                        <w:sz w:val="15"/>
                      </w:rPr>
                      <w:t xml:space="preserve"> </w:t>
                    </w:r>
                    <w:del w:id="29" w:author="Trainor, Neil" w:date="2020-08-18T17:12:00Z">
                      <w:r w:rsidDel="00D85441">
                        <w:rPr>
                          <w:rFonts w:ascii="Calibri"/>
                          <w:b/>
                          <w:color w:val="00558C"/>
                          <w:spacing w:val="-5"/>
                          <w:w w:val="105"/>
                          <w:sz w:val="15"/>
                        </w:rPr>
                        <w:delText>(V-119)</w:delText>
                      </w:r>
                      <w:r w:rsidDel="00D85441">
                        <w:rPr>
                          <w:rFonts w:ascii="Calibri"/>
                          <w:b/>
                          <w:color w:val="00558C"/>
                          <w:spacing w:val="-4"/>
                          <w:w w:val="105"/>
                          <w:sz w:val="15"/>
                        </w:rPr>
                        <w:delText xml:space="preserve"> </w:delText>
                      </w:r>
                    </w:del>
                    <w:ins w:id="30" w:author="Trainor, Neil" w:date="2020-08-18T17:12:00Z">
                      <w:r w:rsidR="00D85441">
                        <w:rPr>
                          <w:rFonts w:ascii="Calibri"/>
                          <w:b/>
                          <w:color w:val="00558C"/>
                          <w:spacing w:val="-4"/>
                          <w:w w:val="105"/>
                          <w:sz w:val="15"/>
                        </w:rPr>
                        <w:t xml:space="preserve">- </w:t>
                      </w:r>
                    </w:ins>
                    <w:del w:id="31" w:author="Trainor, Neil" w:date="2020-08-18T17:12:00Z">
                      <w:r w:rsidDel="00D85441">
                        <w:rPr>
                          <w:rFonts w:ascii="Calibri"/>
                          <w:b/>
                          <w:color w:val="00558C"/>
                          <w:spacing w:val="-7"/>
                          <w:w w:val="105"/>
                          <w:sz w:val="15"/>
                        </w:rPr>
                        <w:delText>The</w:delText>
                      </w:r>
                      <w:r w:rsidDel="00D85441">
                        <w:rPr>
                          <w:rFonts w:ascii="Calibri"/>
                          <w:b/>
                          <w:color w:val="00558C"/>
                          <w:spacing w:val="2"/>
                          <w:w w:val="105"/>
                          <w:sz w:val="15"/>
                        </w:rPr>
                        <w:delText xml:space="preserve"> </w:delText>
                      </w:r>
                      <w:r w:rsidDel="00D85441">
                        <w:rPr>
                          <w:rFonts w:ascii="Calibri"/>
                          <w:b/>
                          <w:color w:val="00558C"/>
                          <w:spacing w:val="-5"/>
                          <w:w w:val="105"/>
                          <w:sz w:val="15"/>
                        </w:rPr>
                        <w:delText>implementation</w:delText>
                      </w:r>
                    </w:del>
                    <w:ins w:id="32" w:author="Trainor, Neil" w:date="2020-08-18T17:12:00Z">
                      <w:r w:rsidR="00D85441">
                        <w:rPr>
                          <w:rFonts w:ascii="Calibri"/>
                          <w:b/>
                          <w:color w:val="00558C"/>
                          <w:spacing w:val="-5"/>
                          <w:w w:val="105"/>
                          <w:sz w:val="15"/>
                        </w:rPr>
                        <w:t>Establishment</w:t>
                      </w:r>
                    </w:ins>
                    <w:r>
                      <w:rPr>
                        <w:rFonts w:ascii="Calibri"/>
                        <w:b/>
                        <w:color w:val="00558C"/>
                        <w:spacing w:val="-13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00558C"/>
                        <w:w w:val="105"/>
                        <w:sz w:val="15"/>
                      </w:rPr>
                      <w:t>of</w:t>
                    </w:r>
                    <w:r>
                      <w:rPr>
                        <w:rFonts w:ascii="Calibri"/>
                        <w:b/>
                        <w:color w:val="00558C"/>
                        <w:spacing w:val="-16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00558C"/>
                        <w:spacing w:val="-1"/>
                        <w:w w:val="105"/>
                        <w:sz w:val="15"/>
                      </w:rPr>
                      <w:t>Vessel</w:t>
                    </w:r>
                    <w:r>
                      <w:rPr>
                        <w:rFonts w:ascii="Calibri"/>
                        <w:b/>
                        <w:color w:val="00558C"/>
                        <w:spacing w:val="-5"/>
                        <w:w w:val="105"/>
                        <w:sz w:val="15"/>
                      </w:rPr>
                      <w:t xml:space="preserve"> Traffic</w:t>
                    </w:r>
                    <w:r>
                      <w:rPr>
                        <w:rFonts w:ascii="Calibri"/>
                        <w:b/>
                        <w:color w:val="00558C"/>
                        <w:spacing w:val="-9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00558C"/>
                        <w:spacing w:val="-3"/>
                        <w:w w:val="105"/>
                        <w:sz w:val="15"/>
                      </w:rPr>
                      <w:t>S</w:t>
                    </w:r>
                    <w:r>
                      <w:rPr>
                        <w:rFonts w:ascii="Calibri"/>
                        <w:b/>
                        <w:color w:val="00558C"/>
                        <w:spacing w:val="-2"/>
                        <w:w w:val="105"/>
                        <w:sz w:val="15"/>
                      </w:rPr>
                      <w:t>ervice</w:t>
                    </w:r>
                    <w:r>
                      <w:rPr>
                        <w:rFonts w:ascii="Calibri"/>
                        <w:b/>
                        <w:color w:val="00558C"/>
                        <w:spacing w:val="-3"/>
                        <w:w w:val="105"/>
                        <w:sz w:val="15"/>
                      </w:rPr>
                      <w:t>s</w:t>
                    </w:r>
                    <w:r>
                      <w:rPr>
                        <w:rFonts w:ascii="Calibri"/>
                        <w:b/>
                        <w:color w:val="00558C"/>
                        <w:spacing w:val="69"/>
                        <w:w w:val="103"/>
                        <w:sz w:val="1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00558C"/>
                        <w:spacing w:val="-1"/>
                        <w:w w:val="105"/>
                        <w:sz w:val="15"/>
                      </w:rPr>
                      <w:t>Edition</w:t>
                    </w:r>
                    <w:r>
                      <w:rPr>
                        <w:rFonts w:ascii="Calibri"/>
                        <w:b/>
                        <w:color w:val="00558C"/>
                        <w:spacing w:val="-16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00558C"/>
                        <w:spacing w:val="-1"/>
                        <w:w w:val="105"/>
                        <w:sz w:val="15"/>
                      </w:rPr>
                      <w:t>3.</w:t>
                    </w:r>
                    <w:del w:id="33" w:author="Trainor, Neil" w:date="2020-08-18T17:12:00Z">
                      <w:r w:rsidDel="00D85441">
                        <w:rPr>
                          <w:rFonts w:ascii="Calibri"/>
                          <w:b/>
                          <w:color w:val="00558C"/>
                          <w:spacing w:val="-1"/>
                          <w:w w:val="105"/>
                          <w:sz w:val="15"/>
                        </w:rPr>
                        <w:delText>0</w:delText>
                      </w:r>
                      <w:r w:rsidDel="00D85441">
                        <w:rPr>
                          <w:rFonts w:ascii="Calibri"/>
                          <w:b/>
                          <w:color w:val="00558C"/>
                          <w:spacing w:val="-12"/>
                          <w:w w:val="105"/>
                          <w:sz w:val="15"/>
                        </w:rPr>
                        <w:delText xml:space="preserve"> </w:delText>
                      </w:r>
                    </w:del>
                    <w:ins w:id="34" w:author="Trainor, Neil" w:date="2020-08-18T17:12:00Z">
                      <w:r w:rsidR="00D85441">
                        <w:rPr>
                          <w:rFonts w:ascii="Calibri"/>
                          <w:b/>
                          <w:color w:val="00558C"/>
                          <w:spacing w:val="-1"/>
                          <w:w w:val="105"/>
                          <w:sz w:val="15"/>
                        </w:rPr>
                        <w:t>1</w:t>
                      </w:r>
                      <w:r w:rsidR="00D85441">
                        <w:rPr>
                          <w:rFonts w:ascii="Calibri"/>
                          <w:b/>
                          <w:color w:val="00558C"/>
                          <w:spacing w:val="-12"/>
                          <w:w w:val="105"/>
                          <w:sz w:val="15"/>
                        </w:rPr>
                        <w:t xml:space="preserve"> </w:t>
                      </w:r>
                    </w:ins>
                    <w:del w:id="35" w:author="Trainor, Neil" w:date="2020-08-18T17:12:00Z">
                      <w:r w:rsidDel="00D85441">
                        <w:rPr>
                          <w:rFonts w:ascii="Calibri"/>
                          <w:b/>
                          <w:color w:val="00558C"/>
                          <w:spacing w:val="-5"/>
                          <w:w w:val="105"/>
                          <w:sz w:val="15"/>
                        </w:rPr>
                        <w:delText>December</w:delText>
                      </w:r>
                      <w:r w:rsidDel="00D85441">
                        <w:rPr>
                          <w:rFonts w:ascii="Calibri"/>
                          <w:b/>
                          <w:color w:val="00558C"/>
                          <w:spacing w:val="-12"/>
                          <w:w w:val="105"/>
                          <w:sz w:val="15"/>
                        </w:rPr>
                        <w:delText xml:space="preserve"> </w:delText>
                      </w:r>
                    </w:del>
                    <w:ins w:id="36" w:author="Trainor, Neil" w:date="2020-08-18T17:12:00Z">
                      <w:r w:rsidR="00D85441">
                        <w:rPr>
                          <w:rFonts w:ascii="Calibri"/>
                          <w:b/>
                          <w:color w:val="00558C"/>
                          <w:spacing w:val="-5"/>
                          <w:w w:val="105"/>
                          <w:sz w:val="15"/>
                        </w:rPr>
                        <w:t>&lt;</w:t>
                      </w:r>
                      <w:r w:rsidR="00D85441" w:rsidRPr="00D85441">
                        <w:rPr>
                          <w:rFonts w:ascii="Calibri"/>
                          <w:b/>
                          <w:color w:val="00558C"/>
                          <w:spacing w:val="-5"/>
                          <w:w w:val="105"/>
                          <w:sz w:val="15"/>
                          <w:highlight w:val="yellow"/>
                        </w:rPr>
                        <w:t>Month</w:t>
                      </w:r>
                      <w:r w:rsidR="00D85441">
                        <w:rPr>
                          <w:rFonts w:ascii="Calibri"/>
                          <w:b/>
                          <w:color w:val="00558C"/>
                          <w:spacing w:val="-5"/>
                          <w:w w:val="105"/>
                          <w:sz w:val="15"/>
                        </w:rPr>
                        <w:t>&gt;</w:t>
                      </w:r>
                      <w:r w:rsidR="00D85441">
                        <w:rPr>
                          <w:rFonts w:ascii="Calibri"/>
                          <w:b/>
                          <w:color w:val="00558C"/>
                          <w:spacing w:val="-12"/>
                          <w:w w:val="105"/>
                          <w:sz w:val="15"/>
                        </w:rPr>
                        <w:t xml:space="preserve"> </w:t>
                      </w:r>
                    </w:ins>
                    <w:del w:id="37" w:author="Trainor, Neil" w:date="2020-08-18T17:12:00Z">
                      <w:r w:rsidDel="00D85441">
                        <w:rPr>
                          <w:rFonts w:ascii="Calibri"/>
                          <w:b/>
                          <w:color w:val="00558C"/>
                          <w:spacing w:val="-4"/>
                          <w:w w:val="105"/>
                          <w:sz w:val="15"/>
                        </w:rPr>
                        <w:delText>2019</w:delText>
                      </w:r>
                    </w:del>
                    <w:ins w:id="38" w:author="Trainor, Neil" w:date="2020-08-18T17:12:00Z">
                      <w:r w:rsidR="00D85441">
                        <w:rPr>
                          <w:rFonts w:ascii="Calibri"/>
                          <w:b/>
                          <w:color w:val="00558C"/>
                          <w:spacing w:val="-4"/>
                          <w:w w:val="105"/>
                          <w:sz w:val="15"/>
                        </w:rPr>
                        <w:t>2020</w:t>
                      </w:r>
                    </w:ins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09840" behindDoc="1" locked="0" layoutInCell="1" allowOverlap="1" wp14:anchorId="1CF3F43E" wp14:editId="55EDA6F2">
              <wp:simplePos x="0" y="0"/>
              <wp:positionH relativeFrom="page">
                <wp:posOffset>6921500</wp:posOffset>
              </wp:positionH>
              <wp:positionV relativeFrom="page">
                <wp:posOffset>10039985</wp:posOffset>
              </wp:positionV>
              <wp:extent cx="157480" cy="124460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48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20E516" w14:textId="4B206937" w:rsidR="00C45DC1" w:rsidRDefault="007F06D7">
                          <w:pPr>
                            <w:spacing w:line="177" w:lineRule="exact"/>
                            <w:ind w:left="20"/>
                            <w:rPr>
                              <w:rFonts w:ascii="Calibri" w:eastAsia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00558C"/>
                              <w:w w:val="105"/>
                              <w:sz w:val="15"/>
                            </w:rPr>
                            <w:t>P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13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w w:val="105"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B2FBD">
                            <w:rPr>
                              <w:rFonts w:ascii="Calibri"/>
                              <w:b/>
                              <w:noProof/>
                              <w:color w:val="00558C"/>
                              <w:w w:val="105"/>
                              <w:sz w:val="15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F3F4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45pt;margin-top:790.55pt;width:12.4pt;height:9.8pt;z-index:-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" filled="f" stroked="f">
              <v:textbox inset="0,0,0,0">
                <w:txbxContent>
                  <w:p w14:paraId="1320E516" w14:textId="4B206937" w:rsidR="00C45DC1" w:rsidRDefault="007F06D7">
                    <w:pPr>
                      <w:spacing w:line="177" w:lineRule="exact"/>
                      <w:ind w:left="20"/>
                      <w:rPr>
                        <w:rFonts w:ascii="Calibri" w:eastAsia="Calibri" w:hAnsi="Calibri" w:cs="Calibri"/>
                        <w:sz w:val="15"/>
                        <w:szCs w:val="15"/>
                      </w:rPr>
                    </w:pPr>
                    <w:r>
                      <w:rPr>
                        <w:rFonts w:ascii="Calibri"/>
                        <w:b/>
                        <w:color w:val="00558C"/>
                        <w:w w:val="105"/>
                        <w:sz w:val="15"/>
                      </w:rPr>
                      <w:t>P</w:t>
                    </w:r>
                    <w:r>
                      <w:rPr>
                        <w:rFonts w:ascii="Calibri"/>
                        <w:b/>
                        <w:color w:val="00558C"/>
                        <w:spacing w:val="-13"/>
                        <w:w w:val="105"/>
                        <w:sz w:val="1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b/>
                        <w:color w:val="00558C"/>
                        <w:w w:val="105"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B2FBD">
                      <w:rPr>
                        <w:rFonts w:ascii="Calibri"/>
                        <w:b/>
                        <w:noProof/>
                        <w:color w:val="00558C"/>
                        <w:w w:val="105"/>
                        <w:sz w:val="15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95538" w14:textId="77777777" w:rsidR="00754B60" w:rsidRDefault="00754B60">
      <w:r>
        <w:separator/>
      </w:r>
    </w:p>
  </w:footnote>
  <w:footnote w:type="continuationSeparator" w:id="0">
    <w:p w14:paraId="2EE59F49" w14:textId="77777777" w:rsidR="00754B60" w:rsidRDefault="00754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F13E5" w14:textId="77777777" w:rsidR="00C45DC1" w:rsidRDefault="006B35A4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503309768" behindDoc="1" locked="0" layoutInCell="1" allowOverlap="1" wp14:anchorId="29D31B2F" wp14:editId="22C6AAA0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18185" cy="71945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352F8"/>
    <w:multiLevelType w:val="hybridMultilevel"/>
    <w:tmpl w:val="93EC3F88"/>
    <w:lvl w:ilvl="0" w:tplc="B48028FC">
      <w:start w:val="1"/>
      <w:numFmt w:val="decimal"/>
      <w:lvlText w:val="%1"/>
      <w:lvlJc w:val="left"/>
      <w:pPr>
        <w:ind w:left="1260" w:hanging="564"/>
        <w:jc w:val="left"/>
      </w:pPr>
      <w:rPr>
        <w:rFonts w:ascii="Calibri" w:eastAsia="Calibri" w:hAnsi="Calibri" w:hint="default"/>
        <w:w w:val="99"/>
        <w:sz w:val="24"/>
        <w:szCs w:val="24"/>
      </w:rPr>
    </w:lvl>
    <w:lvl w:ilvl="1" w:tplc="D870E494">
      <w:start w:val="1"/>
      <w:numFmt w:val="lowerLetter"/>
      <w:lvlText w:val="%2"/>
      <w:lvlJc w:val="left"/>
      <w:pPr>
        <w:ind w:left="1836" w:hanging="576"/>
        <w:jc w:val="left"/>
      </w:pPr>
      <w:rPr>
        <w:rFonts w:ascii="Calibri" w:eastAsia="Calibri" w:hAnsi="Calibri" w:hint="default"/>
        <w:sz w:val="24"/>
        <w:szCs w:val="24"/>
      </w:rPr>
    </w:lvl>
    <w:lvl w:ilvl="2" w:tplc="AF9EF3B8">
      <w:start w:val="1"/>
      <w:numFmt w:val="bullet"/>
      <w:lvlText w:val="•"/>
      <w:lvlJc w:val="left"/>
      <w:pPr>
        <w:ind w:left="2868" w:hanging="576"/>
      </w:pPr>
      <w:rPr>
        <w:rFonts w:hint="default"/>
      </w:rPr>
    </w:lvl>
    <w:lvl w:ilvl="3" w:tplc="956E14D0">
      <w:start w:val="1"/>
      <w:numFmt w:val="bullet"/>
      <w:lvlText w:val="•"/>
      <w:lvlJc w:val="left"/>
      <w:pPr>
        <w:ind w:left="3900" w:hanging="576"/>
      </w:pPr>
      <w:rPr>
        <w:rFonts w:hint="default"/>
      </w:rPr>
    </w:lvl>
    <w:lvl w:ilvl="4" w:tplc="EAF6681E">
      <w:start w:val="1"/>
      <w:numFmt w:val="bullet"/>
      <w:lvlText w:val="•"/>
      <w:lvlJc w:val="left"/>
      <w:pPr>
        <w:ind w:left="4932" w:hanging="576"/>
      </w:pPr>
      <w:rPr>
        <w:rFonts w:hint="default"/>
      </w:rPr>
    </w:lvl>
    <w:lvl w:ilvl="5" w:tplc="BA60ABB2">
      <w:start w:val="1"/>
      <w:numFmt w:val="bullet"/>
      <w:lvlText w:val="•"/>
      <w:lvlJc w:val="left"/>
      <w:pPr>
        <w:ind w:left="5964" w:hanging="576"/>
      </w:pPr>
      <w:rPr>
        <w:rFonts w:hint="default"/>
      </w:rPr>
    </w:lvl>
    <w:lvl w:ilvl="6" w:tplc="7884FB22">
      <w:start w:val="1"/>
      <w:numFmt w:val="bullet"/>
      <w:lvlText w:val="•"/>
      <w:lvlJc w:val="left"/>
      <w:pPr>
        <w:ind w:left="6996" w:hanging="576"/>
      </w:pPr>
      <w:rPr>
        <w:rFonts w:hint="default"/>
      </w:rPr>
    </w:lvl>
    <w:lvl w:ilvl="7" w:tplc="DA4ADCBA">
      <w:start w:val="1"/>
      <w:numFmt w:val="bullet"/>
      <w:lvlText w:val="•"/>
      <w:lvlJc w:val="left"/>
      <w:pPr>
        <w:ind w:left="8028" w:hanging="576"/>
      </w:pPr>
      <w:rPr>
        <w:rFonts w:hint="default"/>
      </w:rPr>
    </w:lvl>
    <w:lvl w:ilvl="8" w:tplc="61B82B20">
      <w:start w:val="1"/>
      <w:numFmt w:val="bullet"/>
      <w:lvlText w:val="•"/>
      <w:lvlJc w:val="left"/>
      <w:pPr>
        <w:ind w:left="9060" w:hanging="576"/>
      </w:pPr>
      <w:rPr>
        <w:rFonts w:hint="default"/>
      </w:rPr>
    </w:lvl>
  </w:abstractNum>
  <w:abstractNum w:abstractNumId="1" w15:restartNumberingAfterBreak="0">
    <w:nsid w:val="66A93809"/>
    <w:multiLevelType w:val="hybridMultilevel"/>
    <w:tmpl w:val="FFFC0E26"/>
    <w:lvl w:ilvl="0" w:tplc="21DA0812">
      <w:start w:val="1"/>
      <w:numFmt w:val="decimal"/>
      <w:lvlText w:val="%1"/>
      <w:lvlJc w:val="left"/>
      <w:pPr>
        <w:ind w:left="1260" w:hanging="564"/>
        <w:jc w:val="left"/>
      </w:pPr>
      <w:rPr>
        <w:rFonts w:ascii="Calibri" w:eastAsia="Calibri" w:hAnsi="Calibri" w:hint="default"/>
        <w:w w:val="99"/>
        <w:sz w:val="24"/>
        <w:szCs w:val="24"/>
      </w:rPr>
    </w:lvl>
    <w:lvl w:ilvl="1" w:tplc="1348017A">
      <w:start w:val="1"/>
      <w:numFmt w:val="bullet"/>
      <w:lvlText w:val="•"/>
      <w:lvlJc w:val="left"/>
      <w:pPr>
        <w:ind w:left="2246" w:hanging="564"/>
      </w:pPr>
      <w:rPr>
        <w:rFonts w:hint="default"/>
      </w:rPr>
    </w:lvl>
    <w:lvl w:ilvl="2" w:tplc="0450B0F4">
      <w:start w:val="1"/>
      <w:numFmt w:val="bullet"/>
      <w:lvlText w:val="•"/>
      <w:lvlJc w:val="left"/>
      <w:pPr>
        <w:ind w:left="3232" w:hanging="564"/>
      </w:pPr>
      <w:rPr>
        <w:rFonts w:hint="default"/>
      </w:rPr>
    </w:lvl>
    <w:lvl w:ilvl="3" w:tplc="2C5AF8D0">
      <w:start w:val="1"/>
      <w:numFmt w:val="bullet"/>
      <w:lvlText w:val="•"/>
      <w:lvlJc w:val="left"/>
      <w:pPr>
        <w:ind w:left="4219" w:hanging="564"/>
      </w:pPr>
      <w:rPr>
        <w:rFonts w:hint="default"/>
      </w:rPr>
    </w:lvl>
    <w:lvl w:ilvl="4" w:tplc="02C23838">
      <w:start w:val="1"/>
      <w:numFmt w:val="bullet"/>
      <w:lvlText w:val="•"/>
      <w:lvlJc w:val="left"/>
      <w:pPr>
        <w:ind w:left="5205" w:hanging="564"/>
      </w:pPr>
      <w:rPr>
        <w:rFonts w:hint="default"/>
      </w:rPr>
    </w:lvl>
    <w:lvl w:ilvl="5" w:tplc="19FA11AE">
      <w:start w:val="1"/>
      <w:numFmt w:val="bullet"/>
      <w:lvlText w:val="•"/>
      <w:lvlJc w:val="left"/>
      <w:pPr>
        <w:ind w:left="6192" w:hanging="564"/>
      </w:pPr>
      <w:rPr>
        <w:rFonts w:hint="default"/>
      </w:rPr>
    </w:lvl>
    <w:lvl w:ilvl="6" w:tplc="BF5CC9C4">
      <w:start w:val="1"/>
      <w:numFmt w:val="bullet"/>
      <w:lvlText w:val="•"/>
      <w:lvlJc w:val="left"/>
      <w:pPr>
        <w:ind w:left="7178" w:hanging="564"/>
      </w:pPr>
      <w:rPr>
        <w:rFonts w:hint="default"/>
      </w:rPr>
    </w:lvl>
    <w:lvl w:ilvl="7" w:tplc="1A8AA3EA">
      <w:start w:val="1"/>
      <w:numFmt w:val="bullet"/>
      <w:lvlText w:val="•"/>
      <w:lvlJc w:val="left"/>
      <w:pPr>
        <w:ind w:left="8164" w:hanging="564"/>
      </w:pPr>
      <w:rPr>
        <w:rFonts w:hint="default"/>
      </w:rPr>
    </w:lvl>
    <w:lvl w:ilvl="8" w:tplc="F16C748C">
      <w:start w:val="1"/>
      <w:numFmt w:val="bullet"/>
      <w:lvlText w:val="•"/>
      <w:lvlJc w:val="left"/>
      <w:pPr>
        <w:ind w:left="9151" w:hanging="564"/>
      </w:pPr>
      <w:rPr>
        <w:rFonts w:hint="default"/>
      </w:rPr>
    </w:lvl>
  </w:abstractNum>
  <w:abstractNum w:abstractNumId="2" w15:restartNumberingAfterBreak="0">
    <w:nsid w:val="6F4509A2"/>
    <w:multiLevelType w:val="hybridMultilevel"/>
    <w:tmpl w:val="93E65DC6"/>
    <w:lvl w:ilvl="0" w:tplc="0C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767A75F7"/>
    <w:multiLevelType w:val="hybridMultilevel"/>
    <w:tmpl w:val="A8F073EC"/>
    <w:lvl w:ilvl="0" w:tplc="7F9ADEAE">
      <w:start w:val="1"/>
      <w:numFmt w:val="lowerLetter"/>
      <w:lvlText w:val="%1"/>
      <w:lvlJc w:val="left"/>
      <w:pPr>
        <w:ind w:left="1836" w:hanging="576"/>
        <w:jc w:val="left"/>
      </w:pPr>
      <w:rPr>
        <w:rFonts w:ascii="Calibri" w:eastAsia="Calibri" w:hAnsi="Calibri" w:hint="default"/>
        <w:sz w:val="24"/>
        <w:szCs w:val="24"/>
      </w:rPr>
    </w:lvl>
    <w:lvl w:ilvl="1" w:tplc="475AB9AA">
      <w:start w:val="1"/>
      <w:numFmt w:val="bullet"/>
      <w:lvlText w:val="•"/>
      <w:lvlJc w:val="left"/>
      <w:pPr>
        <w:ind w:left="2764" w:hanging="576"/>
      </w:pPr>
      <w:rPr>
        <w:rFonts w:hint="default"/>
      </w:rPr>
    </w:lvl>
    <w:lvl w:ilvl="2" w:tplc="5040FBA4">
      <w:start w:val="1"/>
      <w:numFmt w:val="bullet"/>
      <w:lvlText w:val="•"/>
      <w:lvlJc w:val="left"/>
      <w:pPr>
        <w:ind w:left="3693" w:hanging="576"/>
      </w:pPr>
      <w:rPr>
        <w:rFonts w:hint="default"/>
      </w:rPr>
    </w:lvl>
    <w:lvl w:ilvl="3" w:tplc="6DA82624">
      <w:start w:val="1"/>
      <w:numFmt w:val="bullet"/>
      <w:lvlText w:val="•"/>
      <w:lvlJc w:val="left"/>
      <w:pPr>
        <w:ind w:left="4622" w:hanging="576"/>
      </w:pPr>
      <w:rPr>
        <w:rFonts w:hint="default"/>
      </w:rPr>
    </w:lvl>
    <w:lvl w:ilvl="4" w:tplc="79AC1CEE">
      <w:start w:val="1"/>
      <w:numFmt w:val="bullet"/>
      <w:lvlText w:val="•"/>
      <w:lvlJc w:val="left"/>
      <w:pPr>
        <w:ind w:left="5551" w:hanging="576"/>
      </w:pPr>
      <w:rPr>
        <w:rFonts w:hint="default"/>
      </w:rPr>
    </w:lvl>
    <w:lvl w:ilvl="5" w:tplc="413E38EA">
      <w:start w:val="1"/>
      <w:numFmt w:val="bullet"/>
      <w:lvlText w:val="•"/>
      <w:lvlJc w:val="left"/>
      <w:pPr>
        <w:ind w:left="6480" w:hanging="576"/>
      </w:pPr>
      <w:rPr>
        <w:rFonts w:hint="default"/>
      </w:rPr>
    </w:lvl>
    <w:lvl w:ilvl="6" w:tplc="EADCA3A4">
      <w:start w:val="1"/>
      <w:numFmt w:val="bullet"/>
      <w:lvlText w:val="•"/>
      <w:lvlJc w:val="left"/>
      <w:pPr>
        <w:ind w:left="7408" w:hanging="576"/>
      </w:pPr>
      <w:rPr>
        <w:rFonts w:hint="default"/>
      </w:rPr>
    </w:lvl>
    <w:lvl w:ilvl="7" w:tplc="44AE1688">
      <w:start w:val="1"/>
      <w:numFmt w:val="bullet"/>
      <w:lvlText w:val="•"/>
      <w:lvlJc w:val="left"/>
      <w:pPr>
        <w:ind w:left="8337" w:hanging="576"/>
      </w:pPr>
      <w:rPr>
        <w:rFonts w:hint="default"/>
      </w:rPr>
    </w:lvl>
    <w:lvl w:ilvl="8" w:tplc="CDAE1F3C">
      <w:start w:val="1"/>
      <w:numFmt w:val="bullet"/>
      <w:lvlText w:val="•"/>
      <w:lvlJc w:val="left"/>
      <w:pPr>
        <w:ind w:left="9266" w:hanging="576"/>
      </w:pPr>
      <w:rPr>
        <w:rFonts w:hint="default"/>
      </w:rPr>
    </w:lvl>
  </w:abstractNum>
  <w:abstractNum w:abstractNumId="4" w15:restartNumberingAfterBreak="0">
    <w:nsid w:val="7C192E60"/>
    <w:multiLevelType w:val="hybridMultilevel"/>
    <w:tmpl w:val="B41AE660"/>
    <w:lvl w:ilvl="0" w:tplc="7A3CEABC">
      <w:start w:val="1"/>
      <w:numFmt w:val="decimal"/>
      <w:lvlText w:val="%1"/>
      <w:lvlJc w:val="left"/>
      <w:pPr>
        <w:ind w:left="1260" w:hanging="564"/>
        <w:jc w:val="left"/>
      </w:pPr>
      <w:rPr>
        <w:rFonts w:ascii="Calibri" w:eastAsia="Calibri" w:hAnsi="Calibri" w:hint="default"/>
        <w:w w:val="99"/>
        <w:sz w:val="24"/>
        <w:szCs w:val="24"/>
      </w:rPr>
    </w:lvl>
    <w:lvl w:ilvl="1" w:tplc="E3F24342">
      <w:start w:val="1"/>
      <w:numFmt w:val="lowerLetter"/>
      <w:lvlText w:val="%2"/>
      <w:lvlJc w:val="left"/>
      <w:pPr>
        <w:ind w:left="1836" w:hanging="576"/>
        <w:jc w:val="left"/>
      </w:pPr>
      <w:rPr>
        <w:rFonts w:ascii="Calibri" w:eastAsia="Calibri" w:hAnsi="Calibri" w:hint="default"/>
        <w:sz w:val="24"/>
        <w:szCs w:val="24"/>
      </w:rPr>
    </w:lvl>
    <w:lvl w:ilvl="2" w:tplc="9A5E6EB4">
      <w:start w:val="1"/>
      <w:numFmt w:val="bullet"/>
      <w:lvlText w:val="•"/>
      <w:lvlJc w:val="left"/>
      <w:pPr>
        <w:ind w:left="2868" w:hanging="576"/>
      </w:pPr>
      <w:rPr>
        <w:rFonts w:hint="default"/>
      </w:rPr>
    </w:lvl>
    <w:lvl w:ilvl="3" w:tplc="5668315A">
      <w:start w:val="1"/>
      <w:numFmt w:val="bullet"/>
      <w:lvlText w:val="•"/>
      <w:lvlJc w:val="left"/>
      <w:pPr>
        <w:ind w:left="3900" w:hanging="576"/>
      </w:pPr>
      <w:rPr>
        <w:rFonts w:hint="default"/>
      </w:rPr>
    </w:lvl>
    <w:lvl w:ilvl="4" w:tplc="CDE8E6A2">
      <w:start w:val="1"/>
      <w:numFmt w:val="bullet"/>
      <w:lvlText w:val="•"/>
      <w:lvlJc w:val="left"/>
      <w:pPr>
        <w:ind w:left="4932" w:hanging="576"/>
      </w:pPr>
      <w:rPr>
        <w:rFonts w:hint="default"/>
      </w:rPr>
    </w:lvl>
    <w:lvl w:ilvl="5" w:tplc="5920AAD4">
      <w:start w:val="1"/>
      <w:numFmt w:val="bullet"/>
      <w:lvlText w:val="•"/>
      <w:lvlJc w:val="left"/>
      <w:pPr>
        <w:ind w:left="5964" w:hanging="576"/>
      </w:pPr>
      <w:rPr>
        <w:rFonts w:hint="default"/>
      </w:rPr>
    </w:lvl>
    <w:lvl w:ilvl="6" w:tplc="3C9E081C">
      <w:start w:val="1"/>
      <w:numFmt w:val="bullet"/>
      <w:lvlText w:val="•"/>
      <w:lvlJc w:val="left"/>
      <w:pPr>
        <w:ind w:left="6996" w:hanging="576"/>
      </w:pPr>
      <w:rPr>
        <w:rFonts w:hint="default"/>
      </w:rPr>
    </w:lvl>
    <w:lvl w:ilvl="7" w:tplc="89E2058C">
      <w:start w:val="1"/>
      <w:numFmt w:val="bullet"/>
      <w:lvlText w:val="•"/>
      <w:lvlJc w:val="left"/>
      <w:pPr>
        <w:ind w:left="8028" w:hanging="576"/>
      </w:pPr>
      <w:rPr>
        <w:rFonts w:hint="default"/>
      </w:rPr>
    </w:lvl>
    <w:lvl w:ilvl="8" w:tplc="1534D632">
      <w:start w:val="1"/>
      <w:numFmt w:val="bullet"/>
      <w:lvlText w:val="•"/>
      <w:lvlJc w:val="left"/>
      <w:pPr>
        <w:ind w:left="9060" w:hanging="576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vin Gregory">
    <w15:presenceInfo w15:providerId="None" w15:userId="Kevin Gregory"/>
  </w15:person>
  <w15:person w15:author="Trainor, Neil">
    <w15:presenceInfo w15:providerId="None" w15:userId="Trainor, Neil"/>
  </w15:person>
  <w15:person w15:author="Abercrombie, Kerrie">
    <w15:presenceInfo w15:providerId="None" w15:userId="Abercrombie, Kerri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DC1"/>
    <w:rsid w:val="0009627D"/>
    <w:rsid w:val="000B2FBD"/>
    <w:rsid w:val="00184982"/>
    <w:rsid w:val="002B0522"/>
    <w:rsid w:val="002E3294"/>
    <w:rsid w:val="00355C90"/>
    <w:rsid w:val="00381DAC"/>
    <w:rsid w:val="00402668"/>
    <w:rsid w:val="004D4546"/>
    <w:rsid w:val="00531D18"/>
    <w:rsid w:val="00557F2E"/>
    <w:rsid w:val="006B35A4"/>
    <w:rsid w:val="00754B60"/>
    <w:rsid w:val="007D2695"/>
    <w:rsid w:val="007F06D7"/>
    <w:rsid w:val="0094256C"/>
    <w:rsid w:val="0095799F"/>
    <w:rsid w:val="00A70E06"/>
    <w:rsid w:val="00B821BE"/>
    <w:rsid w:val="00B95919"/>
    <w:rsid w:val="00BA7A00"/>
    <w:rsid w:val="00C45DC1"/>
    <w:rsid w:val="00CF3FE2"/>
    <w:rsid w:val="00D8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8C41B5"/>
  <w15:docId w15:val="{CBE28E50-2EDF-4E03-B00F-E5D6E6AB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2"/>
      <w:ind w:left="1271"/>
      <w:outlineLvl w:val="0"/>
    </w:pPr>
    <w:rPr>
      <w:rFonts w:ascii="Calibri" w:eastAsia="Calibri" w:hAnsi="Calibri"/>
      <w:sz w:val="50"/>
      <w:szCs w:val="50"/>
    </w:rPr>
  </w:style>
  <w:style w:type="paragraph" w:styleId="Heading2">
    <w:name w:val="heading 2"/>
    <w:basedOn w:val="Normal"/>
    <w:uiPriority w:val="1"/>
    <w:qFormat/>
    <w:pPr>
      <w:spacing w:before="119"/>
      <w:ind w:left="695"/>
      <w:outlineLvl w:val="1"/>
    </w:pPr>
    <w:rPr>
      <w:rFonts w:ascii="Calibri" w:eastAsia="Calibri" w:hAnsi="Calibri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60" w:hanging="576"/>
    </w:pPr>
    <w:rPr>
      <w:rFonts w:ascii="Calibri" w:eastAsia="Calibri" w:hAnsi="Calibri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854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4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85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5441"/>
  </w:style>
  <w:style w:type="paragraph" w:styleId="Footer">
    <w:name w:val="footer"/>
    <w:basedOn w:val="Normal"/>
    <w:link w:val="FooterChar"/>
    <w:uiPriority w:val="99"/>
    <w:unhideWhenUsed/>
    <w:rsid w:val="00D85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5441"/>
  </w:style>
  <w:style w:type="character" w:styleId="CommentReference">
    <w:name w:val="annotation reference"/>
    <w:basedOn w:val="DefaultParagraphFont"/>
    <w:uiPriority w:val="99"/>
    <w:semiHidden/>
    <w:unhideWhenUsed/>
    <w:rsid w:val="009579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79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79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79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79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comments" Target="comments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yperlink" Target="http://www.iala-aism.org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microsoft.com/office/2011/relationships/commentsExtended" Target="commentsExtended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ontact@iala-aism.org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D4655-D40D-4F7E-A120-27D11C1E8E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E4A9CE-EFA2-4565-8BBA-50AEA7540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C444DC-1A78-4B29-B784-E935B6FF74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753</Words>
  <Characters>4296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IALA Guideline 1115</vt:lpstr>
      <vt:lpstr>/R0119 (V-119)</vt:lpstr>
      <vt:lpstr>    RECALLING:</vt:lpstr>
      <vt:lpstr>    RECOGNISING:</vt:lpstr>
      <vt:lpstr>    NOTING:</vt:lpstr>
    </vt:vector>
  </TitlesOfParts>
  <Company>Australian Maritime Safety Authority</Company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Kevin Gregory</dc:creator>
  <cp:lastModifiedBy>Kevin Gregory</cp:lastModifiedBy>
  <cp:revision>6</cp:revision>
  <dcterms:created xsi:type="dcterms:W3CDTF">2020-08-21T05:48:00Z</dcterms:created>
  <dcterms:modified xsi:type="dcterms:W3CDTF">2020-08-27T10:29:00Z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2020-01-23T00:00:00Z</vt:filetime>
  </property>
  <property fmtid="{D5CDD505-2E9C-101B-9397-08002B2CF9AE}" pid="3" name="LastSaved">
    <vt:filetime>2020-08-13T00:00:00Z</vt:filetime>
  </property>
  <property fmtid="{D5CDD505-2E9C-101B-9397-08002B2CF9AE}" pid="4" name="ContentTypeId">
    <vt:lpwstr>0x010100FB4C6AB7F4ADAA4ABC48D93214FE8FD2</vt:lpwstr>
  </property>
</Properties>
</file>